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vertAnchor="page" w:horzAnchor="margin" w:tblpY="2941"/>
        <w:tblW w:w="10070" w:type="dxa"/>
        <w:tblBorders>
          <w:top w:val="single" w:sz="4" w:space="0" w:color="FF00FF" w:themeColor="accent1"/>
          <w:left w:val="single" w:sz="4" w:space="0" w:color="FF00FF" w:themeColor="accent1"/>
          <w:bottom w:val="single" w:sz="4" w:space="0" w:color="FF00FF" w:themeColor="accent1"/>
          <w:right w:val="single" w:sz="4" w:space="0" w:color="FF00FF" w:themeColor="accent1"/>
          <w:insideH w:val="single" w:sz="4" w:space="0" w:color="FF00FF" w:themeColor="accent1"/>
          <w:insideV w:val="single" w:sz="4" w:space="0" w:color="FF00FF"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10070"/>
      </w:tblGrid>
      <w:tr w:rsidR="00CD5DCD" w:rsidRPr="00EB32BB" w14:paraId="680FED11" w14:textId="77777777" w:rsidTr="00B53262">
        <w:trPr>
          <w:trHeight w:val="826"/>
        </w:trPr>
        <w:tc>
          <w:tcPr>
            <w:tcW w:w="10070" w:type="dxa"/>
            <w:shd w:val="clear" w:color="auto" w:fill="FF00FF" w:themeFill="accent1"/>
          </w:tcPr>
          <w:p w14:paraId="2591DE75" w14:textId="77777777" w:rsidR="00CD5DCD" w:rsidRPr="00EB32BB" w:rsidRDefault="00CD5DCD" w:rsidP="00B53262">
            <w:pPr>
              <w:pStyle w:val="BlockText"/>
              <w:spacing w:line="240" w:lineRule="auto"/>
              <w:rPr>
                <w:rFonts w:cs="Arial"/>
                <w:sz w:val="20"/>
                <w:szCs w:val="20"/>
              </w:rPr>
            </w:pPr>
            <w:r>
              <w:rPr>
                <w:rFonts w:cs="Arial"/>
                <w:b/>
                <w:sz w:val="28"/>
                <w:szCs w:val="28"/>
              </w:rPr>
              <w:t>CUSC Alternative Form - Charging</w:t>
            </w:r>
          </w:p>
        </w:tc>
      </w:tr>
      <w:tr w:rsidR="00CD5DCD" w:rsidRPr="00EB32BB" w14:paraId="35081B83" w14:textId="77777777" w:rsidTr="00B53262">
        <w:trPr>
          <w:trHeight w:val="2438"/>
        </w:trPr>
        <w:tc>
          <w:tcPr>
            <w:tcW w:w="10070" w:type="dxa"/>
            <w:shd w:val="clear" w:color="auto" w:fill="auto"/>
          </w:tcPr>
          <w:p w14:paraId="460698B7" w14:textId="53F6ABDF" w:rsidR="00CD5DCD" w:rsidRPr="00B53262" w:rsidRDefault="00CD5DCD" w:rsidP="00B53262">
            <w:pPr>
              <w:spacing w:after="0"/>
              <w:rPr>
                <w:rFonts w:cs="Arial"/>
                <w:b/>
                <w:color w:val="3F0731" w:themeColor="text2"/>
                <w:sz w:val="56"/>
                <w:szCs w:val="56"/>
              </w:rPr>
            </w:pPr>
            <w:bookmarkStart w:id="0" w:name="_Hlk31877162"/>
            <w:r w:rsidRPr="00B53262">
              <w:rPr>
                <w:rFonts w:cs="Arial"/>
                <w:b/>
                <w:color w:val="3F0731" w:themeColor="text2"/>
                <w:sz w:val="56"/>
                <w:szCs w:val="56"/>
              </w:rPr>
              <w:t>CMP</w:t>
            </w:r>
            <w:r w:rsidR="00261034">
              <w:rPr>
                <w:rFonts w:cs="Arial"/>
                <w:b/>
                <w:color w:val="3F0731" w:themeColor="text2"/>
                <w:sz w:val="56"/>
                <w:szCs w:val="56"/>
              </w:rPr>
              <w:t>444</w:t>
            </w:r>
            <w:r w:rsidRPr="00B53262">
              <w:rPr>
                <w:rFonts w:cs="Arial"/>
                <w:b/>
                <w:color w:val="3F0731" w:themeColor="text2"/>
                <w:sz w:val="56"/>
                <w:szCs w:val="56"/>
              </w:rPr>
              <w:t xml:space="preserve"> Alternative Request:</w:t>
            </w:r>
          </w:p>
          <w:bookmarkEnd w:id="0"/>
          <w:p w14:paraId="061D81C5" w14:textId="77777777" w:rsidR="00CD5DCD" w:rsidRPr="00B53262" w:rsidRDefault="00CD5DCD" w:rsidP="00B53262">
            <w:pPr>
              <w:spacing w:after="240"/>
              <w:rPr>
                <w:rFonts w:cs="Arial"/>
                <w:b/>
                <w:color w:val="3F0731" w:themeColor="text2"/>
                <w:sz w:val="24"/>
                <w:szCs w:val="20"/>
              </w:rPr>
            </w:pPr>
          </w:p>
        </w:tc>
      </w:tr>
      <w:tr w:rsidR="00CD5DCD" w:rsidRPr="00EB32BB" w14:paraId="0CBD2C88" w14:textId="77777777" w:rsidTr="00B53262">
        <w:trPr>
          <w:trHeight w:val="817"/>
        </w:trPr>
        <w:tc>
          <w:tcPr>
            <w:tcW w:w="10070" w:type="dxa"/>
            <w:shd w:val="clear" w:color="auto" w:fill="auto"/>
          </w:tcPr>
          <w:p w14:paraId="26CCEEB8" w14:textId="77777777" w:rsidR="002821D0" w:rsidRDefault="00CD5DCD" w:rsidP="00B53262">
            <w:pPr>
              <w:pStyle w:val="BodyText2"/>
              <w:spacing w:after="0"/>
              <w:rPr>
                <w:rFonts w:cs="Arial"/>
                <w:sz w:val="24"/>
              </w:rPr>
            </w:pPr>
            <w:r>
              <w:rPr>
                <w:rFonts w:cs="Arial"/>
                <w:b/>
                <w:bCs/>
                <w:sz w:val="24"/>
              </w:rPr>
              <w:t>Overview</w:t>
            </w:r>
            <w:r w:rsidRPr="6DC9E538">
              <w:rPr>
                <w:rFonts w:cs="Arial"/>
                <w:b/>
                <w:bCs/>
                <w:sz w:val="24"/>
              </w:rPr>
              <w:t>:</w:t>
            </w:r>
            <w:r w:rsidRPr="006634D7">
              <w:rPr>
                <w:rFonts w:cs="Arial"/>
                <w:sz w:val="24"/>
              </w:rPr>
              <w:t xml:space="preserve"> </w:t>
            </w:r>
            <w:r w:rsidR="00F418CF">
              <w:rPr>
                <w:rFonts w:cs="Arial"/>
                <w:sz w:val="24"/>
              </w:rPr>
              <w:t xml:space="preserve">Alternative Proposal name: </w:t>
            </w:r>
            <w:r w:rsidR="00763794">
              <w:rPr>
                <w:rFonts w:cs="Arial"/>
                <w:sz w:val="24"/>
              </w:rPr>
              <w:t xml:space="preserve">Deciles TNUoS Cap &amp; Floor. </w:t>
            </w:r>
          </w:p>
          <w:p w14:paraId="13144C3B" w14:textId="241CEEBB" w:rsidR="00CD5DCD" w:rsidRPr="00A02D8E" w:rsidRDefault="007B28E3" w:rsidP="00ED4AE8">
            <w:pPr>
              <w:pStyle w:val="BodyText2"/>
              <w:spacing w:before="40" w:after="40" w:line="240" w:lineRule="auto"/>
              <w:rPr>
                <w:rFonts w:cs="Arial"/>
                <w:b/>
                <w:bCs/>
                <w:sz w:val="24"/>
              </w:rPr>
            </w:pPr>
            <w:r>
              <w:rPr>
                <w:rFonts w:cs="Arial"/>
                <w:sz w:val="24"/>
              </w:rPr>
              <w:t>Similar to</w:t>
            </w:r>
            <w:r w:rsidR="0094566B">
              <w:rPr>
                <w:rFonts w:cs="Arial"/>
                <w:sz w:val="24"/>
              </w:rPr>
              <w:t xml:space="preserve"> </w:t>
            </w:r>
            <w:r w:rsidR="00F01D47">
              <w:rPr>
                <w:rFonts w:cs="Arial"/>
                <w:sz w:val="24"/>
              </w:rPr>
              <w:t>Original Solution</w:t>
            </w:r>
            <w:r w:rsidR="0094566B">
              <w:rPr>
                <w:rFonts w:cs="Arial"/>
                <w:sz w:val="24"/>
              </w:rPr>
              <w:t xml:space="preserve">, this proposal seeks to introduce caps and floor for each of the individual Peak </w:t>
            </w:r>
            <w:r w:rsidR="00B30D61">
              <w:rPr>
                <w:rFonts w:cs="Arial"/>
                <w:sz w:val="24"/>
              </w:rPr>
              <w:t>Tariff, Shared Year Round Tariff, and Not Shared Year Round tariffs. However, the mathematical calculation of the cap and floor is different</w:t>
            </w:r>
            <w:r w:rsidR="00665746">
              <w:rPr>
                <w:rFonts w:cs="Arial"/>
                <w:sz w:val="24"/>
              </w:rPr>
              <w:t xml:space="preserve"> to the Original Solution</w:t>
            </w:r>
            <w:r w:rsidR="00B30D61">
              <w:rPr>
                <w:rFonts w:cs="Arial"/>
                <w:sz w:val="24"/>
              </w:rPr>
              <w:t>. This Alternative Proposal seeks to</w:t>
            </w:r>
            <w:r w:rsidR="007A4EDB">
              <w:rPr>
                <w:rFonts w:cs="Arial"/>
                <w:sz w:val="24"/>
              </w:rPr>
              <w:t xml:space="preserve"> set, for the 2025-2026 year, </w:t>
            </w:r>
            <w:r w:rsidR="00B30D61">
              <w:rPr>
                <w:rFonts w:cs="Arial"/>
                <w:sz w:val="24"/>
              </w:rPr>
              <w:t xml:space="preserve">the cap as the </w:t>
            </w:r>
            <w:r w:rsidR="00AA5096">
              <w:rPr>
                <w:rFonts w:cs="Arial"/>
                <w:sz w:val="24"/>
              </w:rPr>
              <w:t>9</w:t>
            </w:r>
            <w:r w:rsidR="00AA5096" w:rsidRPr="00AA5096">
              <w:rPr>
                <w:rFonts w:cs="Arial"/>
                <w:sz w:val="24"/>
                <w:vertAlign w:val="superscript"/>
              </w:rPr>
              <w:t>th</w:t>
            </w:r>
            <w:r w:rsidR="00AA5096">
              <w:rPr>
                <w:rFonts w:cs="Arial"/>
                <w:sz w:val="24"/>
              </w:rPr>
              <w:t xml:space="preserve"> decile of the 2024 5-year TNUoS projections and the floor as the 1</w:t>
            </w:r>
            <w:r w:rsidR="00AA5096" w:rsidRPr="00AA5096">
              <w:rPr>
                <w:rFonts w:cs="Arial"/>
                <w:sz w:val="24"/>
                <w:vertAlign w:val="superscript"/>
              </w:rPr>
              <w:t>st</w:t>
            </w:r>
            <w:r w:rsidR="00AA5096">
              <w:rPr>
                <w:rFonts w:cs="Arial"/>
                <w:sz w:val="24"/>
              </w:rPr>
              <w:t xml:space="preserve"> decile of the same projections. Caps and Floors for following years </w:t>
            </w:r>
            <w:r w:rsidR="00383FAF">
              <w:rPr>
                <w:rFonts w:cs="Arial"/>
                <w:sz w:val="24"/>
              </w:rPr>
              <w:t xml:space="preserve">are calculated with indexation </w:t>
            </w:r>
            <w:r w:rsidR="00F01D47">
              <w:rPr>
                <w:rFonts w:cs="Arial"/>
                <w:sz w:val="24"/>
              </w:rPr>
              <w:t xml:space="preserve">from the </w:t>
            </w:r>
            <w:r w:rsidR="00CF5683">
              <w:rPr>
                <w:rFonts w:cs="Arial"/>
                <w:sz w:val="24"/>
              </w:rPr>
              <w:t xml:space="preserve">2025-2026 </w:t>
            </w:r>
            <w:r w:rsidR="00F01D47">
              <w:rPr>
                <w:rFonts w:cs="Arial"/>
                <w:sz w:val="24"/>
              </w:rPr>
              <w:t>year, in line with the Original Solution.</w:t>
            </w:r>
          </w:p>
        </w:tc>
      </w:tr>
      <w:tr w:rsidR="00CD5DCD" w:rsidRPr="00EB32BB" w14:paraId="51AB855C" w14:textId="77777777" w:rsidTr="00B53262">
        <w:trPr>
          <w:trHeight w:val="575"/>
        </w:trPr>
        <w:tc>
          <w:tcPr>
            <w:tcW w:w="10070" w:type="dxa"/>
            <w:shd w:val="clear" w:color="auto" w:fill="auto"/>
          </w:tcPr>
          <w:p w14:paraId="5F8A249D" w14:textId="13E2B5DD" w:rsidR="00CD5DCD" w:rsidRDefault="00CD5DCD" w:rsidP="00B53262">
            <w:pPr>
              <w:pStyle w:val="BodyText2"/>
              <w:spacing w:after="0"/>
              <w:rPr>
                <w:rFonts w:cs="Arial"/>
                <w:b/>
                <w:bCs/>
                <w:sz w:val="24"/>
              </w:rPr>
            </w:pPr>
            <w:r>
              <w:rPr>
                <w:rFonts w:cs="Arial"/>
                <w:b/>
                <w:bCs/>
                <w:sz w:val="24"/>
              </w:rPr>
              <w:t>Proposer</w:t>
            </w:r>
            <w:r w:rsidRPr="6DC9E538">
              <w:rPr>
                <w:rFonts w:cs="Arial"/>
                <w:b/>
                <w:bCs/>
                <w:sz w:val="24"/>
              </w:rPr>
              <w:t>:</w:t>
            </w:r>
            <w:r w:rsidRPr="006634D7">
              <w:rPr>
                <w:rFonts w:cs="Arial"/>
                <w:sz w:val="24"/>
              </w:rPr>
              <w:t xml:space="preserve"> </w:t>
            </w:r>
            <w:r w:rsidR="00F418CF">
              <w:rPr>
                <w:rFonts w:cs="Arial"/>
                <w:sz w:val="24"/>
              </w:rPr>
              <w:t xml:space="preserve">Emanuele Dentis, Northland </w:t>
            </w:r>
            <w:r w:rsidR="00383FAF">
              <w:rPr>
                <w:rFonts w:cs="Arial"/>
                <w:sz w:val="24"/>
              </w:rPr>
              <w:t>Power.</w:t>
            </w:r>
          </w:p>
        </w:tc>
      </w:tr>
      <w:tr w:rsidR="00CD5DCD" w:rsidRPr="00EB32BB" w14:paraId="625FB0B1" w14:textId="77777777" w:rsidTr="00B53262">
        <w:trPr>
          <w:trHeight w:val="575"/>
        </w:trPr>
        <w:tc>
          <w:tcPr>
            <w:tcW w:w="10070" w:type="dxa"/>
            <w:shd w:val="clear" w:color="auto" w:fill="auto"/>
          </w:tcPr>
          <w:p w14:paraId="3C27EA99" w14:textId="5C939537" w:rsidR="00CD5DCD" w:rsidRPr="00DB45A9" w:rsidRDefault="0048553A" w:rsidP="00B53262">
            <w:pPr>
              <w:pStyle w:val="BodyText2"/>
              <w:spacing w:after="0"/>
              <w:rPr>
                <w:rFonts w:cs="Arial"/>
                <w:sz w:val="24"/>
              </w:rPr>
            </w:pPr>
            <w:sdt>
              <w:sdtPr>
                <w:id w:val="-99870426"/>
                <w14:checkbox>
                  <w14:checked w14:val="1"/>
                  <w14:checkedState w14:val="2612" w14:font="MS Gothic"/>
                  <w14:uncheckedState w14:val="2610" w14:font="MS Gothic"/>
                </w14:checkbox>
              </w:sdtPr>
              <w:sdtEndPr/>
              <w:sdtContent>
                <w:r w:rsidR="00383FAF">
                  <w:rPr>
                    <w:rFonts w:ascii="MS Gothic" w:eastAsia="MS Gothic" w:hAnsi="MS Gothic" w:hint="eastAsia"/>
                  </w:rPr>
                  <w:t>☒</w:t>
                </w:r>
              </w:sdtContent>
            </w:sdt>
            <w:r w:rsidR="00CD5DCD">
              <w:t xml:space="preserve"> </w:t>
            </w:r>
            <w:r w:rsidR="00CD5DCD" w:rsidRPr="00DB45A9">
              <w:rPr>
                <w:rFonts w:cs="Arial"/>
                <w:sz w:val="24"/>
              </w:rPr>
              <w:t xml:space="preserve">I/We confirm that </w:t>
            </w:r>
            <w:r w:rsidR="00CD5DCD">
              <w:rPr>
                <w:rFonts w:cs="Arial"/>
                <w:sz w:val="24"/>
              </w:rPr>
              <w:t xml:space="preserve">this Alternative Request proposes to </w:t>
            </w:r>
            <w:r w:rsidR="00CD5DCD" w:rsidRPr="00B3294B">
              <w:rPr>
                <w:rFonts w:cs="Arial"/>
                <w:sz w:val="24"/>
              </w:rPr>
              <w:t xml:space="preserve">modify </w:t>
            </w:r>
            <w:r w:rsidR="00CD5DCD">
              <w:rPr>
                <w:rFonts w:cs="Arial"/>
                <w:sz w:val="24"/>
              </w:rPr>
              <w:t>the charging section of the CUSC only</w:t>
            </w:r>
          </w:p>
        </w:tc>
      </w:tr>
      <w:tr w:rsidR="00CD5DCD" w:rsidRPr="00EB32BB" w14:paraId="078DEEC1" w14:textId="77777777" w:rsidTr="00B53262">
        <w:trPr>
          <w:trHeight w:val="631"/>
        </w:trPr>
        <w:tc>
          <w:tcPr>
            <w:tcW w:w="10070" w:type="dxa"/>
            <w:tcBorders>
              <w:left w:val="single" w:sz="4" w:space="0" w:color="FFFFFF" w:themeColor="background1"/>
              <w:right w:val="single" w:sz="4" w:space="0" w:color="FFFFFF" w:themeColor="background1"/>
            </w:tcBorders>
            <w:shd w:val="clear" w:color="auto" w:fill="auto"/>
          </w:tcPr>
          <w:p w14:paraId="0C0A7096" w14:textId="77777777" w:rsidR="00CD5DCD" w:rsidRDefault="00CD5DCD" w:rsidP="00B53262">
            <w:pPr>
              <w:pStyle w:val="BodyText2"/>
              <w:spacing w:after="0"/>
              <w:rPr>
                <w:rFonts w:cs="Arial"/>
                <w:b/>
                <w:bCs/>
                <w:sz w:val="24"/>
              </w:rPr>
            </w:pPr>
          </w:p>
        </w:tc>
      </w:tr>
    </w:tbl>
    <w:p w14:paraId="1E6507EC" w14:textId="77777777" w:rsidR="00BE7C28" w:rsidRDefault="00BE7C28">
      <w:r>
        <w:br w:type="page"/>
      </w:r>
    </w:p>
    <w:tbl>
      <w:tblPr>
        <w:tblpPr w:leftFromText="180" w:rightFromText="180" w:vertAnchor="page" w:horzAnchor="margin" w:tblpY="2941"/>
        <w:tblW w:w="10070" w:type="dxa"/>
        <w:tblBorders>
          <w:top w:val="single" w:sz="4" w:space="0" w:color="FF00FF" w:themeColor="accent1"/>
          <w:left w:val="single" w:sz="4" w:space="0" w:color="FF00FF" w:themeColor="accent1"/>
          <w:bottom w:val="single" w:sz="4" w:space="0" w:color="FF00FF" w:themeColor="accent1"/>
          <w:right w:val="single" w:sz="4" w:space="0" w:color="FF00FF" w:themeColor="accent1"/>
          <w:insideH w:val="single" w:sz="4" w:space="0" w:color="FF00FF" w:themeColor="accent1"/>
          <w:insideV w:val="single" w:sz="4" w:space="0" w:color="FF00FF"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10070"/>
      </w:tblGrid>
      <w:tr w:rsidR="00CD5DCD" w:rsidRPr="00EB32BB" w14:paraId="72BC9419" w14:textId="77777777" w:rsidTr="00B53262">
        <w:trPr>
          <w:trHeight w:val="444"/>
        </w:trPr>
        <w:tc>
          <w:tcPr>
            <w:tcW w:w="10070" w:type="dxa"/>
            <w:shd w:val="clear" w:color="auto" w:fill="FF00FF" w:themeFill="accent1"/>
          </w:tcPr>
          <w:p w14:paraId="6B0D27CB" w14:textId="6E8FD180" w:rsidR="00CD5DCD" w:rsidRPr="00AC298B" w:rsidRDefault="00CD5DCD" w:rsidP="00B53262">
            <w:pPr>
              <w:pStyle w:val="BodyText2"/>
              <w:spacing w:after="0"/>
              <w:rPr>
                <w:rFonts w:cs="Arial"/>
                <w:b/>
                <w:bCs/>
                <w:color w:val="FF00FF" w:themeColor="accent1"/>
                <w:sz w:val="24"/>
              </w:rPr>
            </w:pPr>
            <w:r w:rsidRPr="00FB2FB5">
              <w:rPr>
                <w:rFonts w:cs="Arial"/>
                <w:b/>
                <w:bCs/>
                <w:color w:val="FFFFFF" w:themeColor="background1"/>
                <w:sz w:val="24"/>
              </w:rPr>
              <w:lastRenderedPageBreak/>
              <w:t>Guidance for Alternative Proposers</w:t>
            </w:r>
          </w:p>
        </w:tc>
      </w:tr>
      <w:tr w:rsidR="00CD5DCD" w:rsidRPr="00EB32BB" w14:paraId="3514CA62" w14:textId="77777777" w:rsidTr="00B53262">
        <w:trPr>
          <w:trHeight w:val="2570"/>
        </w:trPr>
        <w:tc>
          <w:tcPr>
            <w:tcW w:w="10070" w:type="dxa"/>
            <w:shd w:val="clear" w:color="auto" w:fill="auto"/>
          </w:tcPr>
          <w:p w14:paraId="478A7EF0" w14:textId="77777777" w:rsidR="00CD5DCD" w:rsidRPr="00CD5DCD" w:rsidRDefault="00CD5DCD" w:rsidP="00B53262">
            <w:pPr>
              <w:pStyle w:val="BodyText2"/>
              <w:spacing w:after="0"/>
              <w:rPr>
                <w:rFonts w:cs="Arial"/>
                <w:bCs/>
                <w:sz w:val="24"/>
              </w:rPr>
            </w:pPr>
            <w:r w:rsidRPr="00CD5DCD">
              <w:rPr>
                <w:rFonts w:cs="Arial"/>
                <w:b/>
                <w:bCs/>
                <w:sz w:val="24"/>
              </w:rPr>
              <w:t>Who can raise an Alternative?</w:t>
            </w:r>
            <w:r w:rsidRPr="00CD5DCD">
              <w:rPr>
                <w:rFonts w:cs="Arial"/>
                <w:bCs/>
                <w:sz w:val="24"/>
              </w:rPr>
              <w:t xml:space="preserve"> Any CUSC or BSC Party, or Citizens Advice can raise an Alternative Request in response to the Workgroup Consultation.</w:t>
            </w:r>
          </w:p>
          <w:p w14:paraId="2734A0C5" w14:textId="77777777" w:rsidR="00CD5DCD" w:rsidRPr="00CD5DCD" w:rsidRDefault="00CD5DCD" w:rsidP="00B53262">
            <w:pPr>
              <w:pStyle w:val="BodyText2"/>
              <w:spacing w:after="0"/>
              <w:rPr>
                <w:rFonts w:cs="Arial"/>
                <w:bCs/>
                <w:sz w:val="24"/>
              </w:rPr>
            </w:pPr>
          </w:p>
          <w:p w14:paraId="29086867" w14:textId="77777777" w:rsidR="00CD5DCD" w:rsidRPr="00CD5DCD" w:rsidRDefault="00CD5DCD" w:rsidP="00B53262">
            <w:pPr>
              <w:pStyle w:val="BodyText2"/>
              <w:spacing w:after="0"/>
              <w:rPr>
                <w:rFonts w:cs="Arial"/>
                <w:bCs/>
                <w:sz w:val="24"/>
              </w:rPr>
            </w:pPr>
            <w:r w:rsidRPr="00CD5DCD">
              <w:rPr>
                <w:rFonts w:cs="Arial"/>
                <w:b/>
                <w:bCs/>
                <w:sz w:val="24"/>
              </w:rPr>
              <w:t>How do Alternative Requests become formal Workgroup Alternative Modifications?</w:t>
            </w:r>
            <w:r w:rsidRPr="00CD5DCD">
              <w:rPr>
                <w:rFonts w:cs="Arial"/>
                <w:bCs/>
                <w:sz w:val="24"/>
              </w:rPr>
              <w:t xml:space="preserve"> The Workgroup will carry out a Vote on Alternatives Requests. If the majority of the Workgroup members or the Workgroup Chair believe the Alternative Request will better facilitate the Applicable Objectives than the CUSC Modification Proposal, the Workgroup will develop it as a Workgroup Alternative Modification.</w:t>
            </w:r>
          </w:p>
          <w:p w14:paraId="429A1228" w14:textId="77777777" w:rsidR="00CD5DCD" w:rsidRPr="00CD5DCD" w:rsidRDefault="00CD5DCD" w:rsidP="00B53262">
            <w:pPr>
              <w:pStyle w:val="BodyText2"/>
              <w:spacing w:after="0"/>
              <w:rPr>
                <w:rFonts w:cs="Arial"/>
                <w:bCs/>
                <w:sz w:val="24"/>
              </w:rPr>
            </w:pPr>
          </w:p>
          <w:p w14:paraId="2BB76119" w14:textId="77777777" w:rsidR="00CD5DCD" w:rsidRPr="005A734D" w:rsidRDefault="00CD5DCD" w:rsidP="00B53262">
            <w:pPr>
              <w:pStyle w:val="BodyText2"/>
              <w:spacing w:after="0"/>
              <w:rPr>
                <w:rFonts w:cs="Arial"/>
                <w:bCs/>
                <w:color w:val="FF00FF" w:themeColor="accent1"/>
                <w:sz w:val="24"/>
              </w:rPr>
            </w:pPr>
            <w:r w:rsidRPr="00CD5DCD">
              <w:rPr>
                <w:rFonts w:cs="Arial"/>
                <w:b/>
                <w:bCs/>
                <w:sz w:val="24"/>
              </w:rPr>
              <w:t xml:space="preserve">Who develops the legal text for Alternatives? </w:t>
            </w:r>
            <w:r w:rsidRPr="00CD5DCD">
              <w:rPr>
                <w:rFonts w:cs="Arial"/>
                <w:bCs/>
                <w:sz w:val="24"/>
              </w:rPr>
              <w:t>ESO will develop the Legal text for all Workgroup Alternative Modifications and will liaise with the Alternative Proposer to do so.</w:t>
            </w:r>
          </w:p>
        </w:tc>
      </w:tr>
    </w:tbl>
    <w:p w14:paraId="7BF3EA0C" w14:textId="77777777" w:rsidR="00CD5DCD" w:rsidRPr="00EB32BB" w:rsidRDefault="00CD5DCD" w:rsidP="00CD5DCD">
      <w:pPr>
        <w:pStyle w:val="Header"/>
        <w:rPr>
          <w:rFonts w:cs="Arial"/>
        </w:rPr>
      </w:pPr>
    </w:p>
    <w:p w14:paraId="03BCEB38" w14:textId="77777777" w:rsidR="00CD5DCD" w:rsidRDefault="00CD5DCD" w:rsidP="00CD5DCD">
      <w:pPr>
        <w:rPr>
          <w:rFonts w:cs="Arial"/>
          <w:b/>
          <w:bCs/>
          <w:color w:val="FFFFFF" w:themeColor="background1"/>
          <w:kern w:val="32"/>
          <w:sz w:val="28"/>
          <w:szCs w:val="32"/>
        </w:rPr>
      </w:pPr>
      <w:bookmarkStart w:id="1" w:name="_Executive_Summary"/>
      <w:bookmarkStart w:id="2" w:name="_Workgroup_Consultation_Introduction"/>
      <w:bookmarkEnd w:id="1"/>
      <w:bookmarkEnd w:id="2"/>
    </w:p>
    <w:p w14:paraId="0198813D" w14:textId="77777777" w:rsidR="00CD5DCD" w:rsidRDefault="00CD5DCD" w:rsidP="00CD5DCD">
      <w:pPr>
        <w:rPr>
          <w:rFonts w:cs="Arial"/>
          <w:b/>
          <w:bCs/>
          <w:color w:val="FFFFFF" w:themeColor="background1"/>
          <w:kern w:val="32"/>
          <w:sz w:val="28"/>
          <w:szCs w:val="32"/>
        </w:rPr>
      </w:pPr>
    </w:p>
    <w:p w14:paraId="52A2B5FC" w14:textId="77777777" w:rsidR="00CD5DCD" w:rsidRDefault="00CD5DCD" w:rsidP="00CD5DCD">
      <w:pPr>
        <w:rPr>
          <w:rFonts w:cs="Arial"/>
          <w:b/>
          <w:bCs/>
          <w:color w:val="FFFFFF" w:themeColor="background1"/>
          <w:kern w:val="32"/>
          <w:sz w:val="28"/>
          <w:szCs w:val="32"/>
        </w:rPr>
      </w:pPr>
      <w:r>
        <w:br w:type="page"/>
      </w:r>
    </w:p>
    <w:sdt>
      <w:sdtPr>
        <w:rPr>
          <w:rFonts w:asciiTheme="minorHAnsi" w:eastAsiaTheme="minorHAnsi" w:hAnsiTheme="minorHAnsi" w:cstheme="minorBidi"/>
          <w:color w:val="auto"/>
          <w:kern w:val="2"/>
          <w:sz w:val="22"/>
          <w:szCs w:val="22"/>
          <w:lang w:val="en-CA"/>
          <w14:ligatures w14:val="standardContextual"/>
        </w:rPr>
        <w:id w:val="-1491467786"/>
        <w:docPartObj>
          <w:docPartGallery w:val="Table of Contents"/>
          <w:docPartUnique/>
        </w:docPartObj>
      </w:sdtPr>
      <w:sdtEndPr>
        <w:rPr>
          <w:b/>
          <w:bCs/>
          <w:noProof/>
        </w:rPr>
      </w:sdtEndPr>
      <w:sdtContent>
        <w:p w14:paraId="6D1AB5D4" w14:textId="1914F1D2" w:rsidR="0070330D" w:rsidRDefault="0070330D">
          <w:pPr>
            <w:pStyle w:val="TOCHeading"/>
          </w:pPr>
          <w:r>
            <w:t>Table of Contents</w:t>
          </w:r>
        </w:p>
        <w:p w14:paraId="11A578D3" w14:textId="265736FF" w:rsidR="003A1323" w:rsidRDefault="0070330D">
          <w:pPr>
            <w:pStyle w:val="TOC1"/>
            <w:tabs>
              <w:tab w:val="left" w:pos="480"/>
            </w:tabs>
            <w:rPr>
              <w:ins w:id="3" w:author="Emanuele Dentis" w:date="2025-01-07T11:41:00Z" w16du:dateUtc="2025-01-07T11:41:00Z"/>
              <w:rFonts w:eastAsiaTheme="minorEastAsia"/>
              <w:color w:val="auto"/>
              <w:sz w:val="24"/>
              <w:szCs w:val="24"/>
              <w:lang w:eastAsia="en-CA"/>
            </w:rPr>
          </w:pPr>
          <w:r>
            <w:fldChar w:fldCharType="begin"/>
          </w:r>
          <w:r>
            <w:instrText xml:space="preserve"> TOC \o "1-3" \h \z \u </w:instrText>
          </w:r>
          <w:r>
            <w:fldChar w:fldCharType="separate"/>
          </w:r>
          <w:ins w:id="4" w:author="Emanuele Dentis" w:date="2025-01-07T11:41:00Z" w16du:dateUtc="2025-01-07T11:41:00Z">
            <w:r w:rsidR="003A1323" w:rsidRPr="001D2149">
              <w:rPr>
                <w:rStyle w:val="Hyperlink"/>
              </w:rPr>
              <w:fldChar w:fldCharType="begin"/>
            </w:r>
            <w:r w:rsidR="003A1323" w:rsidRPr="001D2149">
              <w:rPr>
                <w:rStyle w:val="Hyperlink"/>
              </w:rPr>
              <w:instrText xml:space="preserve"> </w:instrText>
            </w:r>
            <w:r w:rsidR="003A1323">
              <w:instrText>HYPERLINK \l "_Toc187142486"</w:instrText>
            </w:r>
            <w:r w:rsidR="003A1323" w:rsidRPr="001D2149">
              <w:rPr>
                <w:rStyle w:val="Hyperlink"/>
              </w:rPr>
              <w:instrText xml:space="preserve"> </w:instrText>
            </w:r>
            <w:r w:rsidR="003A1323" w:rsidRPr="001D2149">
              <w:rPr>
                <w:rStyle w:val="Hyperlink"/>
              </w:rPr>
            </w:r>
            <w:r w:rsidR="003A1323" w:rsidRPr="001D2149">
              <w:rPr>
                <w:rStyle w:val="Hyperlink"/>
              </w:rPr>
              <w:fldChar w:fldCharType="separate"/>
            </w:r>
            <w:r w:rsidR="003A1323" w:rsidRPr="001D2149">
              <w:rPr>
                <w:rStyle w:val="Hyperlink"/>
              </w:rPr>
              <w:t>1.</w:t>
            </w:r>
            <w:r w:rsidR="003A1323">
              <w:rPr>
                <w:rFonts w:eastAsiaTheme="minorEastAsia"/>
                <w:color w:val="auto"/>
                <w:sz w:val="24"/>
                <w:szCs w:val="24"/>
                <w:lang w:eastAsia="en-CA"/>
              </w:rPr>
              <w:tab/>
            </w:r>
            <w:r w:rsidR="003A1323" w:rsidRPr="001D2149">
              <w:rPr>
                <w:rStyle w:val="Hyperlink"/>
              </w:rPr>
              <w:t>What is the proposed alternative solution?</w:t>
            </w:r>
            <w:r w:rsidR="003A1323">
              <w:rPr>
                <w:webHidden/>
              </w:rPr>
              <w:tab/>
            </w:r>
            <w:r w:rsidR="003A1323">
              <w:rPr>
                <w:webHidden/>
              </w:rPr>
              <w:fldChar w:fldCharType="begin"/>
            </w:r>
            <w:r w:rsidR="003A1323">
              <w:rPr>
                <w:webHidden/>
              </w:rPr>
              <w:instrText xml:space="preserve"> PAGEREF _Toc187142486 \h </w:instrText>
            </w:r>
            <w:r w:rsidR="003A1323">
              <w:rPr>
                <w:webHidden/>
              </w:rPr>
            </w:r>
          </w:ins>
          <w:r w:rsidR="003A1323">
            <w:rPr>
              <w:webHidden/>
            </w:rPr>
            <w:fldChar w:fldCharType="separate"/>
          </w:r>
          <w:ins w:id="5" w:author="Emanuele Dentis" w:date="2025-01-07T11:41:00Z" w16du:dateUtc="2025-01-07T11:41:00Z">
            <w:r w:rsidR="003A1323">
              <w:rPr>
                <w:webHidden/>
              </w:rPr>
              <w:t>4</w:t>
            </w:r>
            <w:r w:rsidR="003A1323">
              <w:rPr>
                <w:webHidden/>
              </w:rPr>
              <w:fldChar w:fldCharType="end"/>
            </w:r>
            <w:r w:rsidR="003A1323" w:rsidRPr="001D2149">
              <w:rPr>
                <w:rStyle w:val="Hyperlink"/>
              </w:rPr>
              <w:fldChar w:fldCharType="end"/>
            </w:r>
          </w:ins>
        </w:p>
        <w:p w14:paraId="1418DE98" w14:textId="3EA7A4FD" w:rsidR="003A1323" w:rsidRDefault="003A1323">
          <w:pPr>
            <w:pStyle w:val="TOC1"/>
            <w:tabs>
              <w:tab w:val="left" w:pos="480"/>
            </w:tabs>
            <w:rPr>
              <w:ins w:id="6" w:author="Emanuele Dentis" w:date="2025-01-07T11:41:00Z" w16du:dateUtc="2025-01-07T11:41:00Z"/>
              <w:rFonts w:eastAsiaTheme="minorEastAsia"/>
              <w:color w:val="auto"/>
              <w:sz w:val="24"/>
              <w:szCs w:val="24"/>
              <w:lang w:eastAsia="en-CA"/>
            </w:rPr>
          </w:pPr>
          <w:ins w:id="7" w:author="Emanuele Dentis" w:date="2025-01-07T11:41:00Z" w16du:dateUtc="2025-01-07T11:41:00Z">
            <w:r w:rsidRPr="001D2149">
              <w:rPr>
                <w:rStyle w:val="Hyperlink"/>
              </w:rPr>
              <w:fldChar w:fldCharType="begin"/>
            </w:r>
            <w:r w:rsidRPr="001D2149">
              <w:rPr>
                <w:rStyle w:val="Hyperlink"/>
              </w:rPr>
              <w:instrText xml:space="preserve"> </w:instrText>
            </w:r>
            <w:r>
              <w:instrText>HYPERLINK \l "_Toc187142487"</w:instrText>
            </w:r>
            <w:r w:rsidRPr="001D2149">
              <w:rPr>
                <w:rStyle w:val="Hyperlink"/>
              </w:rPr>
              <w:instrText xml:space="preserve"> </w:instrText>
            </w:r>
            <w:r w:rsidRPr="001D2149">
              <w:rPr>
                <w:rStyle w:val="Hyperlink"/>
              </w:rPr>
            </w:r>
            <w:r w:rsidRPr="001D2149">
              <w:rPr>
                <w:rStyle w:val="Hyperlink"/>
              </w:rPr>
              <w:fldChar w:fldCharType="separate"/>
            </w:r>
            <w:r w:rsidRPr="001D2149">
              <w:rPr>
                <w:rStyle w:val="Hyperlink"/>
              </w:rPr>
              <w:t>2.</w:t>
            </w:r>
            <w:r>
              <w:rPr>
                <w:rFonts w:eastAsiaTheme="minorEastAsia"/>
                <w:color w:val="auto"/>
                <w:sz w:val="24"/>
                <w:szCs w:val="24"/>
                <w:lang w:eastAsia="en-CA"/>
              </w:rPr>
              <w:tab/>
            </w:r>
            <w:r w:rsidRPr="001D2149">
              <w:rPr>
                <w:rStyle w:val="Hyperlink"/>
              </w:rPr>
              <w:t>What is the difference between this and the Original Proposal?</w:t>
            </w:r>
            <w:r>
              <w:rPr>
                <w:webHidden/>
              </w:rPr>
              <w:tab/>
            </w:r>
            <w:r>
              <w:rPr>
                <w:webHidden/>
              </w:rPr>
              <w:fldChar w:fldCharType="begin"/>
            </w:r>
            <w:r>
              <w:rPr>
                <w:webHidden/>
              </w:rPr>
              <w:instrText xml:space="preserve"> PAGEREF _Toc187142487 \h </w:instrText>
            </w:r>
            <w:r>
              <w:rPr>
                <w:webHidden/>
              </w:rPr>
            </w:r>
          </w:ins>
          <w:r>
            <w:rPr>
              <w:webHidden/>
            </w:rPr>
            <w:fldChar w:fldCharType="separate"/>
          </w:r>
          <w:ins w:id="8" w:author="Emanuele Dentis" w:date="2025-01-07T11:41:00Z" w16du:dateUtc="2025-01-07T11:41:00Z">
            <w:r>
              <w:rPr>
                <w:webHidden/>
              </w:rPr>
              <w:t>4</w:t>
            </w:r>
            <w:r>
              <w:rPr>
                <w:webHidden/>
              </w:rPr>
              <w:fldChar w:fldCharType="end"/>
            </w:r>
            <w:r w:rsidRPr="001D2149">
              <w:rPr>
                <w:rStyle w:val="Hyperlink"/>
              </w:rPr>
              <w:fldChar w:fldCharType="end"/>
            </w:r>
          </w:ins>
        </w:p>
        <w:p w14:paraId="19201994" w14:textId="435FD6BA" w:rsidR="003A1323" w:rsidRDefault="003A1323">
          <w:pPr>
            <w:pStyle w:val="TOC2"/>
            <w:rPr>
              <w:ins w:id="9" w:author="Emanuele Dentis" w:date="2025-01-07T11:41:00Z" w16du:dateUtc="2025-01-07T11:41:00Z"/>
              <w:rFonts w:eastAsiaTheme="minorEastAsia"/>
              <w:color w:val="auto"/>
              <w:sz w:val="24"/>
              <w:szCs w:val="24"/>
              <w:lang w:eastAsia="en-CA"/>
            </w:rPr>
          </w:pPr>
          <w:ins w:id="10" w:author="Emanuele Dentis" w:date="2025-01-07T11:41:00Z" w16du:dateUtc="2025-01-07T11:41:00Z">
            <w:r w:rsidRPr="001D2149">
              <w:rPr>
                <w:rStyle w:val="Hyperlink"/>
              </w:rPr>
              <w:fldChar w:fldCharType="begin"/>
            </w:r>
            <w:r w:rsidRPr="001D2149">
              <w:rPr>
                <w:rStyle w:val="Hyperlink"/>
              </w:rPr>
              <w:instrText xml:space="preserve"> </w:instrText>
            </w:r>
            <w:r>
              <w:instrText>HYPERLINK \l "_Toc187142488"</w:instrText>
            </w:r>
            <w:r w:rsidRPr="001D2149">
              <w:rPr>
                <w:rStyle w:val="Hyperlink"/>
              </w:rPr>
              <w:instrText xml:space="preserve"> </w:instrText>
            </w:r>
            <w:r w:rsidRPr="001D2149">
              <w:rPr>
                <w:rStyle w:val="Hyperlink"/>
              </w:rPr>
            </w:r>
            <w:r w:rsidRPr="001D2149">
              <w:rPr>
                <w:rStyle w:val="Hyperlink"/>
              </w:rPr>
              <w:fldChar w:fldCharType="separate"/>
            </w:r>
            <w:r w:rsidRPr="001D2149">
              <w:rPr>
                <w:rStyle w:val="Hyperlink"/>
              </w:rPr>
              <w:t>Purpose</w:t>
            </w:r>
            <w:r>
              <w:rPr>
                <w:webHidden/>
              </w:rPr>
              <w:tab/>
            </w:r>
            <w:r>
              <w:rPr>
                <w:webHidden/>
              </w:rPr>
              <w:fldChar w:fldCharType="begin"/>
            </w:r>
            <w:r>
              <w:rPr>
                <w:webHidden/>
              </w:rPr>
              <w:instrText xml:space="preserve"> PAGEREF _Toc187142488 \h </w:instrText>
            </w:r>
            <w:r>
              <w:rPr>
                <w:webHidden/>
              </w:rPr>
            </w:r>
          </w:ins>
          <w:r>
            <w:rPr>
              <w:webHidden/>
            </w:rPr>
            <w:fldChar w:fldCharType="separate"/>
          </w:r>
          <w:ins w:id="11" w:author="Emanuele Dentis" w:date="2025-01-07T11:41:00Z" w16du:dateUtc="2025-01-07T11:41:00Z">
            <w:r>
              <w:rPr>
                <w:webHidden/>
              </w:rPr>
              <w:t>4</w:t>
            </w:r>
            <w:r>
              <w:rPr>
                <w:webHidden/>
              </w:rPr>
              <w:fldChar w:fldCharType="end"/>
            </w:r>
            <w:r w:rsidRPr="001D2149">
              <w:rPr>
                <w:rStyle w:val="Hyperlink"/>
              </w:rPr>
              <w:fldChar w:fldCharType="end"/>
            </w:r>
          </w:ins>
        </w:p>
        <w:p w14:paraId="7F820A9E" w14:textId="2BB37AD3" w:rsidR="003A1323" w:rsidRDefault="003A1323">
          <w:pPr>
            <w:pStyle w:val="TOC2"/>
            <w:rPr>
              <w:ins w:id="12" w:author="Emanuele Dentis" w:date="2025-01-07T11:41:00Z" w16du:dateUtc="2025-01-07T11:41:00Z"/>
              <w:rFonts w:eastAsiaTheme="minorEastAsia"/>
              <w:color w:val="auto"/>
              <w:sz w:val="24"/>
              <w:szCs w:val="24"/>
              <w:lang w:eastAsia="en-CA"/>
            </w:rPr>
          </w:pPr>
          <w:ins w:id="13" w:author="Emanuele Dentis" w:date="2025-01-07T11:41:00Z" w16du:dateUtc="2025-01-07T11:41:00Z">
            <w:r w:rsidRPr="001D2149">
              <w:rPr>
                <w:rStyle w:val="Hyperlink"/>
              </w:rPr>
              <w:fldChar w:fldCharType="begin"/>
            </w:r>
            <w:r w:rsidRPr="001D2149">
              <w:rPr>
                <w:rStyle w:val="Hyperlink"/>
              </w:rPr>
              <w:instrText xml:space="preserve"> </w:instrText>
            </w:r>
            <w:r>
              <w:instrText>HYPERLINK \l "_Toc187142489"</w:instrText>
            </w:r>
            <w:r w:rsidRPr="001D2149">
              <w:rPr>
                <w:rStyle w:val="Hyperlink"/>
              </w:rPr>
              <w:instrText xml:space="preserve"> </w:instrText>
            </w:r>
            <w:r w:rsidRPr="001D2149">
              <w:rPr>
                <w:rStyle w:val="Hyperlink"/>
              </w:rPr>
            </w:r>
            <w:r w:rsidRPr="001D2149">
              <w:rPr>
                <w:rStyle w:val="Hyperlink"/>
              </w:rPr>
              <w:fldChar w:fldCharType="separate"/>
            </w:r>
            <w:r w:rsidRPr="001D2149">
              <w:rPr>
                <w:rStyle w:val="Hyperlink"/>
              </w:rPr>
              <w:t>Original Proposal – Issue – Calculation</w:t>
            </w:r>
            <w:r>
              <w:rPr>
                <w:webHidden/>
              </w:rPr>
              <w:tab/>
            </w:r>
            <w:r>
              <w:rPr>
                <w:webHidden/>
              </w:rPr>
              <w:fldChar w:fldCharType="begin"/>
            </w:r>
            <w:r>
              <w:rPr>
                <w:webHidden/>
              </w:rPr>
              <w:instrText xml:space="preserve"> PAGEREF _Toc187142489 \h </w:instrText>
            </w:r>
            <w:r>
              <w:rPr>
                <w:webHidden/>
              </w:rPr>
            </w:r>
          </w:ins>
          <w:r>
            <w:rPr>
              <w:webHidden/>
            </w:rPr>
            <w:fldChar w:fldCharType="separate"/>
          </w:r>
          <w:ins w:id="14" w:author="Emanuele Dentis" w:date="2025-01-07T11:41:00Z" w16du:dateUtc="2025-01-07T11:41:00Z">
            <w:r>
              <w:rPr>
                <w:webHidden/>
              </w:rPr>
              <w:t>4</w:t>
            </w:r>
            <w:r>
              <w:rPr>
                <w:webHidden/>
              </w:rPr>
              <w:fldChar w:fldCharType="end"/>
            </w:r>
            <w:r w:rsidRPr="001D2149">
              <w:rPr>
                <w:rStyle w:val="Hyperlink"/>
              </w:rPr>
              <w:fldChar w:fldCharType="end"/>
            </w:r>
          </w:ins>
        </w:p>
        <w:p w14:paraId="3ADE5705" w14:textId="124D2842" w:rsidR="003A1323" w:rsidRDefault="003A1323">
          <w:pPr>
            <w:pStyle w:val="TOC2"/>
            <w:rPr>
              <w:ins w:id="15" w:author="Emanuele Dentis" w:date="2025-01-07T11:41:00Z" w16du:dateUtc="2025-01-07T11:41:00Z"/>
              <w:rFonts w:eastAsiaTheme="minorEastAsia"/>
              <w:color w:val="auto"/>
              <w:sz w:val="24"/>
              <w:szCs w:val="24"/>
              <w:lang w:eastAsia="en-CA"/>
            </w:rPr>
          </w:pPr>
          <w:ins w:id="16" w:author="Emanuele Dentis" w:date="2025-01-07T11:41:00Z" w16du:dateUtc="2025-01-07T11:41:00Z">
            <w:r w:rsidRPr="001D2149">
              <w:rPr>
                <w:rStyle w:val="Hyperlink"/>
              </w:rPr>
              <w:fldChar w:fldCharType="begin"/>
            </w:r>
            <w:r w:rsidRPr="001D2149">
              <w:rPr>
                <w:rStyle w:val="Hyperlink"/>
              </w:rPr>
              <w:instrText xml:space="preserve"> </w:instrText>
            </w:r>
            <w:r>
              <w:instrText>HYPERLINK \l "_Toc187142490"</w:instrText>
            </w:r>
            <w:r w:rsidRPr="001D2149">
              <w:rPr>
                <w:rStyle w:val="Hyperlink"/>
              </w:rPr>
              <w:instrText xml:space="preserve"> </w:instrText>
            </w:r>
            <w:r w:rsidRPr="001D2149">
              <w:rPr>
                <w:rStyle w:val="Hyperlink"/>
              </w:rPr>
            </w:r>
            <w:r w:rsidRPr="001D2149">
              <w:rPr>
                <w:rStyle w:val="Hyperlink"/>
              </w:rPr>
              <w:fldChar w:fldCharType="separate"/>
            </w:r>
            <w:r w:rsidRPr="001D2149">
              <w:rPr>
                <w:rStyle w:val="Hyperlink"/>
              </w:rPr>
              <w:t>Original Proposal – Issue – Implications</w:t>
            </w:r>
            <w:r>
              <w:rPr>
                <w:webHidden/>
              </w:rPr>
              <w:tab/>
            </w:r>
            <w:r>
              <w:rPr>
                <w:webHidden/>
              </w:rPr>
              <w:fldChar w:fldCharType="begin"/>
            </w:r>
            <w:r>
              <w:rPr>
                <w:webHidden/>
              </w:rPr>
              <w:instrText xml:space="preserve"> PAGEREF _Toc187142490 \h </w:instrText>
            </w:r>
            <w:r>
              <w:rPr>
                <w:webHidden/>
              </w:rPr>
            </w:r>
          </w:ins>
          <w:r>
            <w:rPr>
              <w:webHidden/>
            </w:rPr>
            <w:fldChar w:fldCharType="separate"/>
          </w:r>
          <w:ins w:id="17" w:author="Emanuele Dentis" w:date="2025-01-07T11:41:00Z" w16du:dateUtc="2025-01-07T11:41:00Z">
            <w:r>
              <w:rPr>
                <w:webHidden/>
              </w:rPr>
              <w:t>6</w:t>
            </w:r>
            <w:r>
              <w:rPr>
                <w:webHidden/>
              </w:rPr>
              <w:fldChar w:fldCharType="end"/>
            </w:r>
            <w:r w:rsidRPr="001D2149">
              <w:rPr>
                <w:rStyle w:val="Hyperlink"/>
              </w:rPr>
              <w:fldChar w:fldCharType="end"/>
            </w:r>
          </w:ins>
        </w:p>
        <w:p w14:paraId="7EBD2BF6" w14:textId="5BBD882C" w:rsidR="003A1323" w:rsidRDefault="003A1323">
          <w:pPr>
            <w:pStyle w:val="TOC2"/>
            <w:rPr>
              <w:ins w:id="18" w:author="Emanuele Dentis" w:date="2025-01-07T11:41:00Z" w16du:dateUtc="2025-01-07T11:41:00Z"/>
              <w:rFonts w:eastAsiaTheme="minorEastAsia"/>
              <w:color w:val="auto"/>
              <w:sz w:val="24"/>
              <w:szCs w:val="24"/>
              <w:lang w:eastAsia="en-CA"/>
            </w:rPr>
          </w:pPr>
          <w:ins w:id="19" w:author="Emanuele Dentis" w:date="2025-01-07T11:41:00Z" w16du:dateUtc="2025-01-07T11:41:00Z">
            <w:r w:rsidRPr="001D2149">
              <w:rPr>
                <w:rStyle w:val="Hyperlink"/>
              </w:rPr>
              <w:fldChar w:fldCharType="begin"/>
            </w:r>
            <w:r w:rsidRPr="001D2149">
              <w:rPr>
                <w:rStyle w:val="Hyperlink"/>
              </w:rPr>
              <w:instrText xml:space="preserve"> </w:instrText>
            </w:r>
            <w:r>
              <w:instrText>HYPERLINK \l "_Toc187142491"</w:instrText>
            </w:r>
            <w:r w:rsidRPr="001D2149">
              <w:rPr>
                <w:rStyle w:val="Hyperlink"/>
              </w:rPr>
              <w:instrText xml:space="preserve"> </w:instrText>
            </w:r>
            <w:r w:rsidRPr="001D2149">
              <w:rPr>
                <w:rStyle w:val="Hyperlink"/>
              </w:rPr>
            </w:r>
            <w:r w:rsidRPr="001D2149">
              <w:rPr>
                <w:rStyle w:val="Hyperlink"/>
              </w:rPr>
              <w:fldChar w:fldCharType="separate"/>
            </w:r>
            <w:r w:rsidRPr="001D2149">
              <w:rPr>
                <w:rStyle w:val="Hyperlink"/>
              </w:rPr>
              <w:t>Alternative Proposal – Calculation</w:t>
            </w:r>
            <w:r>
              <w:rPr>
                <w:webHidden/>
              </w:rPr>
              <w:tab/>
            </w:r>
            <w:r>
              <w:rPr>
                <w:webHidden/>
              </w:rPr>
              <w:fldChar w:fldCharType="begin"/>
            </w:r>
            <w:r>
              <w:rPr>
                <w:webHidden/>
              </w:rPr>
              <w:instrText xml:space="preserve"> PAGEREF _Toc187142491 \h </w:instrText>
            </w:r>
            <w:r>
              <w:rPr>
                <w:webHidden/>
              </w:rPr>
            </w:r>
          </w:ins>
          <w:r>
            <w:rPr>
              <w:webHidden/>
            </w:rPr>
            <w:fldChar w:fldCharType="separate"/>
          </w:r>
          <w:ins w:id="20" w:author="Emanuele Dentis" w:date="2025-01-07T11:41:00Z" w16du:dateUtc="2025-01-07T11:41:00Z">
            <w:r>
              <w:rPr>
                <w:webHidden/>
              </w:rPr>
              <w:t>7</w:t>
            </w:r>
            <w:r>
              <w:rPr>
                <w:webHidden/>
              </w:rPr>
              <w:fldChar w:fldCharType="end"/>
            </w:r>
            <w:r w:rsidRPr="001D2149">
              <w:rPr>
                <w:rStyle w:val="Hyperlink"/>
              </w:rPr>
              <w:fldChar w:fldCharType="end"/>
            </w:r>
          </w:ins>
        </w:p>
        <w:p w14:paraId="3A4C71B5" w14:textId="266AE17D" w:rsidR="003A1323" w:rsidRDefault="003A1323">
          <w:pPr>
            <w:pStyle w:val="TOC2"/>
            <w:rPr>
              <w:ins w:id="21" w:author="Emanuele Dentis" w:date="2025-01-07T11:41:00Z" w16du:dateUtc="2025-01-07T11:41:00Z"/>
              <w:rFonts w:eastAsiaTheme="minorEastAsia"/>
              <w:color w:val="auto"/>
              <w:sz w:val="24"/>
              <w:szCs w:val="24"/>
              <w:lang w:eastAsia="en-CA"/>
            </w:rPr>
          </w:pPr>
          <w:ins w:id="22" w:author="Emanuele Dentis" w:date="2025-01-07T11:41:00Z" w16du:dateUtc="2025-01-07T11:41:00Z">
            <w:r w:rsidRPr="001D2149">
              <w:rPr>
                <w:rStyle w:val="Hyperlink"/>
              </w:rPr>
              <w:fldChar w:fldCharType="begin"/>
            </w:r>
            <w:r w:rsidRPr="001D2149">
              <w:rPr>
                <w:rStyle w:val="Hyperlink"/>
              </w:rPr>
              <w:instrText xml:space="preserve"> </w:instrText>
            </w:r>
            <w:r>
              <w:instrText>HYPERLINK \l "_Toc187142492"</w:instrText>
            </w:r>
            <w:r w:rsidRPr="001D2149">
              <w:rPr>
                <w:rStyle w:val="Hyperlink"/>
              </w:rPr>
              <w:instrText xml:space="preserve"> </w:instrText>
            </w:r>
            <w:r w:rsidRPr="001D2149">
              <w:rPr>
                <w:rStyle w:val="Hyperlink"/>
              </w:rPr>
            </w:r>
            <w:r w:rsidRPr="001D2149">
              <w:rPr>
                <w:rStyle w:val="Hyperlink"/>
              </w:rPr>
              <w:fldChar w:fldCharType="separate"/>
            </w:r>
            <w:r w:rsidRPr="001D2149">
              <w:rPr>
                <w:rStyle w:val="Hyperlink"/>
              </w:rPr>
              <w:t>Alternative Proposal – Output</w:t>
            </w:r>
            <w:r>
              <w:rPr>
                <w:webHidden/>
              </w:rPr>
              <w:tab/>
            </w:r>
            <w:r>
              <w:rPr>
                <w:webHidden/>
              </w:rPr>
              <w:fldChar w:fldCharType="begin"/>
            </w:r>
            <w:r>
              <w:rPr>
                <w:webHidden/>
              </w:rPr>
              <w:instrText xml:space="preserve"> PAGEREF _Toc187142492 \h </w:instrText>
            </w:r>
            <w:r>
              <w:rPr>
                <w:webHidden/>
              </w:rPr>
            </w:r>
          </w:ins>
          <w:r>
            <w:rPr>
              <w:webHidden/>
            </w:rPr>
            <w:fldChar w:fldCharType="separate"/>
          </w:r>
          <w:ins w:id="23" w:author="Emanuele Dentis" w:date="2025-01-07T11:41:00Z" w16du:dateUtc="2025-01-07T11:41:00Z">
            <w:r>
              <w:rPr>
                <w:webHidden/>
              </w:rPr>
              <w:t>8</w:t>
            </w:r>
            <w:r>
              <w:rPr>
                <w:webHidden/>
              </w:rPr>
              <w:fldChar w:fldCharType="end"/>
            </w:r>
            <w:r w:rsidRPr="001D2149">
              <w:rPr>
                <w:rStyle w:val="Hyperlink"/>
              </w:rPr>
              <w:fldChar w:fldCharType="end"/>
            </w:r>
          </w:ins>
        </w:p>
        <w:p w14:paraId="21B2F19D" w14:textId="60B056D3" w:rsidR="003A1323" w:rsidRDefault="003A1323">
          <w:pPr>
            <w:pStyle w:val="TOC2"/>
            <w:rPr>
              <w:ins w:id="24" w:author="Emanuele Dentis" w:date="2025-01-07T11:41:00Z" w16du:dateUtc="2025-01-07T11:41:00Z"/>
              <w:rFonts w:eastAsiaTheme="minorEastAsia"/>
              <w:color w:val="auto"/>
              <w:sz w:val="24"/>
              <w:szCs w:val="24"/>
              <w:lang w:eastAsia="en-CA"/>
            </w:rPr>
          </w:pPr>
          <w:ins w:id="25" w:author="Emanuele Dentis" w:date="2025-01-07T11:41:00Z" w16du:dateUtc="2025-01-07T11:41:00Z">
            <w:r w:rsidRPr="001D2149">
              <w:rPr>
                <w:rStyle w:val="Hyperlink"/>
              </w:rPr>
              <w:fldChar w:fldCharType="begin"/>
            </w:r>
            <w:r w:rsidRPr="001D2149">
              <w:rPr>
                <w:rStyle w:val="Hyperlink"/>
              </w:rPr>
              <w:instrText xml:space="preserve"> </w:instrText>
            </w:r>
            <w:r>
              <w:instrText>HYPERLINK \l "_Toc187142493"</w:instrText>
            </w:r>
            <w:r w:rsidRPr="001D2149">
              <w:rPr>
                <w:rStyle w:val="Hyperlink"/>
              </w:rPr>
              <w:instrText xml:space="preserve"> </w:instrText>
            </w:r>
            <w:r w:rsidRPr="001D2149">
              <w:rPr>
                <w:rStyle w:val="Hyperlink"/>
              </w:rPr>
            </w:r>
            <w:r w:rsidRPr="001D2149">
              <w:rPr>
                <w:rStyle w:val="Hyperlink"/>
              </w:rPr>
              <w:fldChar w:fldCharType="separate"/>
            </w:r>
            <w:r w:rsidRPr="001D2149">
              <w:rPr>
                <w:rStyle w:val="Hyperlink"/>
              </w:rPr>
              <w:t>Alternative Proposal – Ofgem Open Letter</w:t>
            </w:r>
            <w:r>
              <w:rPr>
                <w:webHidden/>
              </w:rPr>
              <w:tab/>
            </w:r>
            <w:r>
              <w:rPr>
                <w:webHidden/>
              </w:rPr>
              <w:fldChar w:fldCharType="begin"/>
            </w:r>
            <w:r>
              <w:rPr>
                <w:webHidden/>
              </w:rPr>
              <w:instrText xml:space="preserve"> PAGEREF _Toc187142493 \h </w:instrText>
            </w:r>
            <w:r>
              <w:rPr>
                <w:webHidden/>
              </w:rPr>
            </w:r>
          </w:ins>
          <w:r>
            <w:rPr>
              <w:webHidden/>
            </w:rPr>
            <w:fldChar w:fldCharType="separate"/>
          </w:r>
          <w:ins w:id="26" w:author="Emanuele Dentis" w:date="2025-01-07T11:41:00Z" w16du:dateUtc="2025-01-07T11:41:00Z">
            <w:r>
              <w:rPr>
                <w:webHidden/>
              </w:rPr>
              <w:t>9</w:t>
            </w:r>
            <w:r>
              <w:rPr>
                <w:webHidden/>
              </w:rPr>
              <w:fldChar w:fldCharType="end"/>
            </w:r>
            <w:r w:rsidRPr="001D2149">
              <w:rPr>
                <w:rStyle w:val="Hyperlink"/>
              </w:rPr>
              <w:fldChar w:fldCharType="end"/>
            </w:r>
          </w:ins>
        </w:p>
        <w:p w14:paraId="68EBEB1A" w14:textId="04DE22CB" w:rsidR="003A1323" w:rsidRDefault="003A1323">
          <w:pPr>
            <w:pStyle w:val="TOC1"/>
            <w:tabs>
              <w:tab w:val="left" w:pos="480"/>
            </w:tabs>
            <w:rPr>
              <w:ins w:id="27" w:author="Emanuele Dentis" w:date="2025-01-07T11:41:00Z" w16du:dateUtc="2025-01-07T11:41:00Z"/>
              <w:rFonts w:eastAsiaTheme="minorEastAsia"/>
              <w:color w:val="auto"/>
              <w:sz w:val="24"/>
              <w:szCs w:val="24"/>
              <w:lang w:eastAsia="en-CA"/>
            </w:rPr>
          </w:pPr>
          <w:ins w:id="28" w:author="Emanuele Dentis" w:date="2025-01-07T11:41:00Z" w16du:dateUtc="2025-01-07T11:41:00Z">
            <w:r w:rsidRPr="001D2149">
              <w:rPr>
                <w:rStyle w:val="Hyperlink"/>
              </w:rPr>
              <w:fldChar w:fldCharType="begin"/>
            </w:r>
            <w:r w:rsidRPr="001D2149">
              <w:rPr>
                <w:rStyle w:val="Hyperlink"/>
              </w:rPr>
              <w:instrText xml:space="preserve"> </w:instrText>
            </w:r>
            <w:r>
              <w:instrText>HYPERLINK \l "_Toc187142494"</w:instrText>
            </w:r>
            <w:r w:rsidRPr="001D2149">
              <w:rPr>
                <w:rStyle w:val="Hyperlink"/>
              </w:rPr>
              <w:instrText xml:space="preserve"> </w:instrText>
            </w:r>
            <w:r w:rsidRPr="001D2149">
              <w:rPr>
                <w:rStyle w:val="Hyperlink"/>
              </w:rPr>
            </w:r>
            <w:r w:rsidRPr="001D2149">
              <w:rPr>
                <w:rStyle w:val="Hyperlink"/>
              </w:rPr>
              <w:fldChar w:fldCharType="separate"/>
            </w:r>
            <w:r w:rsidRPr="001D2149">
              <w:rPr>
                <w:rStyle w:val="Hyperlink"/>
              </w:rPr>
              <w:t>3.</w:t>
            </w:r>
            <w:r>
              <w:rPr>
                <w:rFonts w:eastAsiaTheme="minorEastAsia"/>
                <w:color w:val="auto"/>
                <w:sz w:val="24"/>
                <w:szCs w:val="24"/>
                <w:lang w:eastAsia="en-CA"/>
              </w:rPr>
              <w:tab/>
            </w:r>
            <w:r w:rsidRPr="001D2149">
              <w:rPr>
                <w:rStyle w:val="Hyperlink"/>
              </w:rPr>
              <w:t>What is the impact of this change?</w:t>
            </w:r>
            <w:r>
              <w:rPr>
                <w:webHidden/>
              </w:rPr>
              <w:tab/>
            </w:r>
            <w:r>
              <w:rPr>
                <w:webHidden/>
              </w:rPr>
              <w:fldChar w:fldCharType="begin"/>
            </w:r>
            <w:r>
              <w:rPr>
                <w:webHidden/>
              </w:rPr>
              <w:instrText xml:space="preserve"> PAGEREF _Toc187142494 \h </w:instrText>
            </w:r>
            <w:r>
              <w:rPr>
                <w:webHidden/>
              </w:rPr>
            </w:r>
          </w:ins>
          <w:r>
            <w:rPr>
              <w:webHidden/>
            </w:rPr>
            <w:fldChar w:fldCharType="separate"/>
          </w:r>
          <w:ins w:id="29" w:author="Emanuele Dentis" w:date="2025-01-07T11:41:00Z" w16du:dateUtc="2025-01-07T11:41:00Z">
            <w:r>
              <w:rPr>
                <w:webHidden/>
              </w:rPr>
              <w:t>11</w:t>
            </w:r>
            <w:r>
              <w:rPr>
                <w:webHidden/>
              </w:rPr>
              <w:fldChar w:fldCharType="end"/>
            </w:r>
            <w:r w:rsidRPr="001D2149">
              <w:rPr>
                <w:rStyle w:val="Hyperlink"/>
              </w:rPr>
              <w:fldChar w:fldCharType="end"/>
            </w:r>
          </w:ins>
        </w:p>
        <w:p w14:paraId="3DA720D5" w14:textId="6B28157E" w:rsidR="003A1323" w:rsidRDefault="003A1323">
          <w:pPr>
            <w:pStyle w:val="TOC1"/>
            <w:tabs>
              <w:tab w:val="left" w:pos="480"/>
            </w:tabs>
            <w:rPr>
              <w:ins w:id="30" w:author="Emanuele Dentis" w:date="2025-01-07T11:41:00Z" w16du:dateUtc="2025-01-07T11:41:00Z"/>
              <w:rFonts w:eastAsiaTheme="minorEastAsia"/>
              <w:color w:val="auto"/>
              <w:sz w:val="24"/>
              <w:szCs w:val="24"/>
              <w:lang w:eastAsia="en-CA"/>
            </w:rPr>
          </w:pPr>
          <w:ins w:id="31" w:author="Emanuele Dentis" w:date="2025-01-07T11:41:00Z" w16du:dateUtc="2025-01-07T11:41:00Z">
            <w:r w:rsidRPr="001D2149">
              <w:rPr>
                <w:rStyle w:val="Hyperlink"/>
              </w:rPr>
              <w:fldChar w:fldCharType="begin"/>
            </w:r>
            <w:r w:rsidRPr="001D2149">
              <w:rPr>
                <w:rStyle w:val="Hyperlink"/>
              </w:rPr>
              <w:instrText xml:space="preserve"> </w:instrText>
            </w:r>
            <w:r>
              <w:instrText>HYPERLINK \l "_Toc187142495"</w:instrText>
            </w:r>
            <w:r w:rsidRPr="001D2149">
              <w:rPr>
                <w:rStyle w:val="Hyperlink"/>
              </w:rPr>
              <w:instrText xml:space="preserve"> </w:instrText>
            </w:r>
            <w:r w:rsidRPr="001D2149">
              <w:rPr>
                <w:rStyle w:val="Hyperlink"/>
              </w:rPr>
            </w:r>
            <w:r w:rsidRPr="001D2149">
              <w:rPr>
                <w:rStyle w:val="Hyperlink"/>
              </w:rPr>
              <w:fldChar w:fldCharType="separate"/>
            </w:r>
            <w:r w:rsidRPr="001D2149">
              <w:rPr>
                <w:rStyle w:val="Hyperlink"/>
              </w:rPr>
              <w:t>4.</w:t>
            </w:r>
            <w:r>
              <w:rPr>
                <w:rFonts w:eastAsiaTheme="minorEastAsia"/>
                <w:color w:val="auto"/>
                <w:sz w:val="24"/>
                <w:szCs w:val="24"/>
                <w:lang w:eastAsia="en-CA"/>
              </w:rPr>
              <w:tab/>
            </w:r>
            <w:r w:rsidRPr="001D2149">
              <w:rPr>
                <w:rStyle w:val="Hyperlink"/>
              </w:rPr>
              <w:t>Acronyms, key terms and reference material</w:t>
            </w:r>
            <w:r>
              <w:rPr>
                <w:webHidden/>
              </w:rPr>
              <w:tab/>
            </w:r>
            <w:r>
              <w:rPr>
                <w:webHidden/>
              </w:rPr>
              <w:fldChar w:fldCharType="begin"/>
            </w:r>
            <w:r>
              <w:rPr>
                <w:webHidden/>
              </w:rPr>
              <w:instrText xml:space="preserve"> PAGEREF _Toc187142495 \h </w:instrText>
            </w:r>
            <w:r>
              <w:rPr>
                <w:webHidden/>
              </w:rPr>
            </w:r>
          </w:ins>
          <w:r>
            <w:rPr>
              <w:webHidden/>
            </w:rPr>
            <w:fldChar w:fldCharType="separate"/>
          </w:r>
          <w:ins w:id="32" w:author="Emanuele Dentis" w:date="2025-01-07T11:41:00Z" w16du:dateUtc="2025-01-07T11:41:00Z">
            <w:r>
              <w:rPr>
                <w:webHidden/>
              </w:rPr>
              <w:t>13</w:t>
            </w:r>
            <w:r>
              <w:rPr>
                <w:webHidden/>
              </w:rPr>
              <w:fldChar w:fldCharType="end"/>
            </w:r>
            <w:r w:rsidRPr="001D2149">
              <w:rPr>
                <w:rStyle w:val="Hyperlink"/>
              </w:rPr>
              <w:fldChar w:fldCharType="end"/>
            </w:r>
          </w:ins>
        </w:p>
        <w:p w14:paraId="4FA363CB" w14:textId="7060C58F" w:rsidR="003A1323" w:rsidRDefault="003A1323">
          <w:pPr>
            <w:pStyle w:val="TOC2"/>
            <w:rPr>
              <w:ins w:id="33" w:author="Emanuele Dentis" w:date="2025-01-07T11:41:00Z" w16du:dateUtc="2025-01-07T11:41:00Z"/>
              <w:rFonts w:eastAsiaTheme="minorEastAsia"/>
              <w:color w:val="auto"/>
              <w:sz w:val="24"/>
              <w:szCs w:val="24"/>
              <w:lang w:eastAsia="en-CA"/>
            </w:rPr>
          </w:pPr>
          <w:ins w:id="34" w:author="Emanuele Dentis" w:date="2025-01-07T11:41:00Z" w16du:dateUtc="2025-01-07T11:41:00Z">
            <w:r w:rsidRPr="001D2149">
              <w:rPr>
                <w:rStyle w:val="Hyperlink"/>
              </w:rPr>
              <w:fldChar w:fldCharType="begin"/>
            </w:r>
            <w:r w:rsidRPr="001D2149">
              <w:rPr>
                <w:rStyle w:val="Hyperlink"/>
              </w:rPr>
              <w:instrText xml:space="preserve"> </w:instrText>
            </w:r>
            <w:r>
              <w:instrText>HYPERLINK \l "_Toc187142496"</w:instrText>
            </w:r>
            <w:r w:rsidRPr="001D2149">
              <w:rPr>
                <w:rStyle w:val="Hyperlink"/>
              </w:rPr>
              <w:instrText xml:space="preserve"> </w:instrText>
            </w:r>
            <w:r w:rsidRPr="001D2149">
              <w:rPr>
                <w:rStyle w:val="Hyperlink"/>
              </w:rPr>
            </w:r>
            <w:r w:rsidRPr="001D2149">
              <w:rPr>
                <w:rStyle w:val="Hyperlink"/>
              </w:rPr>
              <w:fldChar w:fldCharType="separate"/>
            </w:r>
            <w:r w:rsidRPr="001D2149">
              <w:rPr>
                <w:rStyle w:val="Hyperlink"/>
              </w:rPr>
              <w:t>Key Terms</w:t>
            </w:r>
            <w:r>
              <w:rPr>
                <w:webHidden/>
              </w:rPr>
              <w:tab/>
            </w:r>
            <w:r>
              <w:rPr>
                <w:webHidden/>
              </w:rPr>
              <w:fldChar w:fldCharType="begin"/>
            </w:r>
            <w:r>
              <w:rPr>
                <w:webHidden/>
              </w:rPr>
              <w:instrText xml:space="preserve"> PAGEREF _Toc187142496 \h </w:instrText>
            </w:r>
            <w:r>
              <w:rPr>
                <w:webHidden/>
              </w:rPr>
            </w:r>
          </w:ins>
          <w:r>
            <w:rPr>
              <w:webHidden/>
            </w:rPr>
            <w:fldChar w:fldCharType="separate"/>
          </w:r>
          <w:ins w:id="35" w:author="Emanuele Dentis" w:date="2025-01-07T11:41:00Z" w16du:dateUtc="2025-01-07T11:41:00Z">
            <w:r>
              <w:rPr>
                <w:webHidden/>
              </w:rPr>
              <w:t>13</w:t>
            </w:r>
            <w:r>
              <w:rPr>
                <w:webHidden/>
              </w:rPr>
              <w:fldChar w:fldCharType="end"/>
            </w:r>
            <w:r w:rsidRPr="001D2149">
              <w:rPr>
                <w:rStyle w:val="Hyperlink"/>
              </w:rPr>
              <w:fldChar w:fldCharType="end"/>
            </w:r>
          </w:ins>
        </w:p>
        <w:p w14:paraId="4A384979" w14:textId="5DB7A1A6" w:rsidR="003A1323" w:rsidRDefault="003A1323">
          <w:pPr>
            <w:pStyle w:val="TOC1"/>
            <w:rPr>
              <w:ins w:id="36" w:author="Emanuele Dentis" w:date="2025-01-07T11:41:00Z" w16du:dateUtc="2025-01-07T11:41:00Z"/>
              <w:rFonts w:eastAsiaTheme="minorEastAsia"/>
              <w:color w:val="auto"/>
              <w:sz w:val="24"/>
              <w:szCs w:val="24"/>
              <w:lang w:eastAsia="en-CA"/>
            </w:rPr>
          </w:pPr>
          <w:ins w:id="37" w:author="Emanuele Dentis" w:date="2025-01-07T11:41:00Z" w16du:dateUtc="2025-01-07T11:41:00Z">
            <w:r w:rsidRPr="001D2149">
              <w:rPr>
                <w:rStyle w:val="Hyperlink"/>
              </w:rPr>
              <w:fldChar w:fldCharType="begin"/>
            </w:r>
            <w:r w:rsidRPr="001D2149">
              <w:rPr>
                <w:rStyle w:val="Hyperlink"/>
              </w:rPr>
              <w:instrText xml:space="preserve"> </w:instrText>
            </w:r>
            <w:r>
              <w:instrText>HYPERLINK \l "_Toc187142497"</w:instrText>
            </w:r>
            <w:r w:rsidRPr="001D2149">
              <w:rPr>
                <w:rStyle w:val="Hyperlink"/>
              </w:rPr>
              <w:instrText xml:space="preserve"> </w:instrText>
            </w:r>
            <w:r w:rsidRPr="001D2149">
              <w:rPr>
                <w:rStyle w:val="Hyperlink"/>
              </w:rPr>
            </w:r>
            <w:r w:rsidRPr="001D2149">
              <w:rPr>
                <w:rStyle w:val="Hyperlink"/>
              </w:rPr>
              <w:fldChar w:fldCharType="separate"/>
            </w:r>
            <w:r w:rsidRPr="001D2149">
              <w:rPr>
                <w:rStyle w:val="Hyperlink"/>
              </w:rPr>
              <w:t>References</w:t>
            </w:r>
            <w:r>
              <w:rPr>
                <w:webHidden/>
              </w:rPr>
              <w:tab/>
            </w:r>
            <w:r>
              <w:rPr>
                <w:webHidden/>
              </w:rPr>
              <w:fldChar w:fldCharType="begin"/>
            </w:r>
            <w:r>
              <w:rPr>
                <w:webHidden/>
              </w:rPr>
              <w:instrText xml:space="preserve"> PAGEREF _Toc187142497 \h </w:instrText>
            </w:r>
            <w:r>
              <w:rPr>
                <w:webHidden/>
              </w:rPr>
            </w:r>
          </w:ins>
          <w:r>
            <w:rPr>
              <w:webHidden/>
            </w:rPr>
            <w:fldChar w:fldCharType="separate"/>
          </w:r>
          <w:ins w:id="38" w:author="Emanuele Dentis" w:date="2025-01-07T11:41:00Z" w16du:dateUtc="2025-01-07T11:41:00Z">
            <w:r>
              <w:rPr>
                <w:webHidden/>
              </w:rPr>
              <w:t>13</w:t>
            </w:r>
            <w:r>
              <w:rPr>
                <w:webHidden/>
              </w:rPr>
              <w:fldChar w:fldCharType="end"/>
            </w:r>
            <w:r w:rsidRPr="001D2149">
              <w:rPr>
                <w:rStyle w:val="Hyperlink"/>
              </w:rPr>
              <w:fldChar w:fldCharType="end"/>
            </w:r>
          </w:ins>
        </w:p>
        <w:p w14:paraId="6C6781EB" w14:textId="1083EB08" w:rsidR="003A1323" w:rsidRDefault="003A1323">
          <w:pPr>
            <w:pStyle w:val="TOC2"/>
            <w:rPr>
              <w:ins w:id="39" w:author="Emanuele Dentis" w:date="2025-01-07T11:41:00Z" w16du:dateUtc="2025-01-07T11:41:00Z"/>
              <w:rFonts w:eastAsiaTheme="minorEastAsia"/>
              <w:color w:val="auto"/>
              <w:sz w:val="24"/>
              <w:szCs w:val="24"/>
              <w:lang w:eastAsia="en-CA"/>
            </w:rPr>
          </w:pPr>
          <w:ins w:id="40" w:author="Emanuele Dentis" w:date="2025-01-07T11:41:00Z" w16du:dateUtc="2025-01-07T11:41:00Z">
            <w:r w:rsidRPr="001D2149">
              <w:rPr>
                <w:rStyle w:val="Hyperlink"/>
              </w:rPr>
              <w:fldChar w:fldCharType="begin"/>
            </w:r>
            <w:r w:rsidRPr="001D2149">
              <w:rPr>
                <w:rStyle w:val="Hyperlink"/>
              </w:rPr>
              <w:instrText xml:space="preserve"> </w:instrText>
            </w:r>
            <w:r>
              <w:instrText>HYPERLINK \l "_Toc187142498"</w:instrText>
            </w:r>
            <w:r w:rsidRPr="001D2149">
              <w:rPr>
                <w:rStyle w:val="Hyperlink"/>
              </w:rPr>
              <w:instrText xml:space="preserve"> </w:instrText>
            </w:r>
            <w:r w:rsidRPr="001D2149">
              <w:rPr>
                <w:rStyle w:val="Hyperlink"/>
              </w:rPr>
            </w:r>
            <w:r w:rsidRPr="001D2149">
              <w:rPr>
                <w:rStyle w:val="Hyperlink"/>
              </w:rPr>
              <w:fldChar w:fldCharType="separate"/>
            </w:r>
            <w:r w:rsidRPr="001D2149">
              <w:rPr>
                <w:rStyle w:val="Hyperlink"/>
              </w:rPr>
              <w:t>Figures</w:t>
            </w:r>
            <w:r>
              <w:rPr>
                <w:webHidden/>
              </w:rPr>
              <w:tab/>
            </w:r>
            <w:r>
              <w:rPr>
                <w:webHidden/>
              </w:rPr>
              <w:fldChar w:fldCharType="begin"/>
            </w:r>
            <w:r>
              <w:rPr>
                <w:webHidden/>
              </w:rPr>
              <w:instrText xml:space="preserve"> PAGEREF _Toc187142498 \h </w:instrText>
            </w:r>
            <w:r>
              <w:rPr>
                <w:webHidden/>
              </w:rPr>
            </w:r>
          </w:ins>
          <w:r>
            <w:rPr>
              <w:webHidden/>
            </w:rPr>
            <w:fldChar w:fldCharType="separate"/>
          </w:r>
          <w:ins w:id="41" w:author="Emanuele Dentis" w:date="2025-01-07T11:41:00Z" w16du:dateUtc="2025-01-07T11:41:00Z">
            <w:r>
              <w:rPr>
                <w:webHidden/>
              </w:rPr>
              <w:t>14</w:t>
            </w:r>
            <w:r>
              <w:rPr>
                <w:webHidden/>
              </w:rPr>
              <w:fldChar w:fldCharType="end"/>
            </w:r>
            <w:r w:rsidRPr="001D2149">
              <w:rPr>
                <w:rStyle w:val="Hyperlink"/>
              </w:rPr>
              <w:fldChar w:fldCharType="end"/>
            </w:r>
          </w:ins>
        </w:p>
        <w:p w14:paraId="6A1DC830" w14:textId="59F001D7" w:rsidR="00425DBF" w:rsidDel="003A1323" w:rsidRDefault="00425DBF">
          <w:pPr>
            <w:pStyle w:val="TOC1"/>
            <w:tabs>
              <w:tab w:val="left" w:pos="480"/>
            </w:tabs>
            <w:rPr>
              <w:del w:id="42" w:author="Emanuele Dentis" w:date="2025-01-07T11:40:00Z" w16du:dateUtc="2025-01-07T11:40:00Z"/>
              <w:rFonts w:eastAsiaTheme="minorEastAsia"/>
              <w:color w:val="auto"/>
              <w:sz w:val="24"/>
              <w:szCs w:val="24"/>
              <w:lang w:eastAsia="en-CA"/>
            </w:rPr>
          </w:pPr>
          <w:del w:id="43" w:author="Emanuele Dentis" w:date="2025-01-07T11:40:00Z" w16du:dateUtc="2025-01-07T11:40:00Z">
            <w:r w:rsidRPr="003A1323" w:rsidDel="003A1323">
              <w:rPr>
                <w:rPrChange w:id="44" w:author="Emanuele Dentis" w:date="2025-01-07T11:40:00Z" w16du:dateUtc="2025-01-07T11:40:00Z">
                  <w:rPr>
                    <w:rStyle w:val="Hyperlink"/>
                  </w:rPr>
                </w:rPrChange>
              </w:rPr>
              <w:delText>1.</w:delText>
            </w:r>
            <w:r w:rsidDel="003A1323">
              <w:rPr>
                <w:rFonts w:eastAsiaTheme="minorEastAsia"/>
                <w:color w:val="auto"/>
                <w:sz w:val="24"/>
                <w:szCs w:val="24"/>
                <w:lang w:eastAsia="en-CA"/>
              </w:rPr>
              <w:tab/>
            </w:r>
            <w:r w:rsidRPr="003A1323" w:rsidDel="003A1323">
              <w:rPr>
                <w:rPrChange w:id="45" w:author="Emanuele Dentis" w:date="2025-01-07T11:40:00Z" w16du:dateUtc="2025-01-07T11:40:00Z">
                  <w:rPr>
                    <w:rStyle w:val="Hyperlink"/>
                  </w:rPr>
                </w:rPrChange>
              </w:rPr>
              <w:delText>What is the proposed alternative solution?</w:delText>
            </w:r>
            <w:r w:rsidDel="003A1323">
              <w:rPr>
                <w:webHidden/>
              </w:rPr>
              <w:tab/>
            </w:r>
            <w:r w:rsidR="005E37F6" w:rsidDel="003A1323">
              <w:rPr>
                <w:webHidden/>
              </w:rPr>
              <w:delText>4</w:delText>
            </w:r>
          </w:del>
        </w:p>
        <w:p w14:paraId="1395CA35" w14:textId="055A13D7" w:rsidR="00425DBF" w:rsidDel="003A1323" w:rsidRDefault="00425DBF">
          <w:pPr>
            <w:pStyle w:val="TOC1"/>
            <w:tabs>
              <w:tab w:val="left" w:pos="480"/>
            </w:tabs>
            <w:rPr>
              <w:del w:id="46" w:author="Emanuele Dentis" w:date="2025-01-07T11:40:00Z" w16du:dateUtc="2025-01-07T11:40:00Z"/>
              <w:rFonts w:eastAsiaTheme="minorEastAsia"/>
              <w:color w:val="auto"/>
              <w:sz w:val="24"/>
              <w:szCs w:val="24"/>
              <w:lang w:eastAsia="en-CA"/>
            </w:rPr>
          </w:pPr>
          <w:del w:id="47" w:author="Emanuele Dentis" w:date="2025-01-07T11:40:00Z" w16du:dateUtc="2025-01-07T11:40:00Z">
            <w:r w:rsidRPr="003A1323" w:rsidDel="003A1323">
              <w:rPr>
                <w:rPrChange w:id="48" w:author="Emanuele Dentis" w:date="2025-01-07T11:40:00Z" w16du:dateUtc="2025-01-07T11:40:00Z">
                  <w:rPr>
                    <w:rStyle w:val="Hyperlink"/>
                  </w:rPr>
                </w:rPrChange>
              </w:rPr>
              <w:delText>2.</w:delText>
            </w:r>
            <w:r w:rsidDel="003A1323">
              <w:rPr>
                <w:rFonts w:eastAsiaTheme="minorEastAsia"/>
                <w:color w:val="auto"/>
                <w:sz w:val="24"/>
                <w:szCs w:val="24"/>
                <w:lang w:eastAsia="en-CA"/>
              </w:rPr>
              <w:tab/>
            </w:r>
            <w:r w:rsidRPr="003A1323" w:rsidDel="003A1323">
              <w:rPr>
                <w:rPrChange w:id="49" w:author="Emanuele Dentis" w:date="2025-01-07T11:40:00Z" w16du:dateUtc="2025-01-07T11:40:00Z">
                  <w:rPr>
                    <w:rStyle w:val="Hyperlink"/>
                  </w:rPr>
                </w:rPrChange>
              </w:rPr>
              <w:delText>What is the difference between this and the Original Proposal?</w:delText>
            </w:r>
            <w:r w:rsidDel="003A1323">
              <w:rPr>
                <w:webHidden/>
              </w:rPr>
              <w:tab/>
            </w:r>
            <w:r w:rsidR="005E37F6" w:rsidDel="003A1323">
              <w:rPr>
                <w:webHidden/>
              </w:rPr>
              <w:delText>4</w:delText>
            </w:r>
          </w:del>
        </w:p>
        <w:p w14:paraId="747B14E3" w14:textId="7ABD821A" w:rsidR="00425DBF" w:rsidDel="003A1323" w:rsidRDefault="00425DBF">
          <w:pPr>
            <w:pStyle w:val="TOC2"/>
            <w:rPr>
              <w:del w:id="50" w:author="Emanuele Dentis" w:date="2025-01-07T11:40:00Z" w16du:dateUtc="2025-01-07T11:40:00Z"/>
              <w:rFonts w:eastAsiaTheme="minorEastAsia"/>
              <w:color w:val="auto"/>
              <w:sz w:val="24"/>
              <w:szCs w:val="24"/>
              <w:lang w:eastAsia="en-CA"/>
            </w:rPr>
          </w:pPr>
          <w:del w:id="51" w:author="Emanuele Dentis" w:date="2025-01-07T11:40:00Z" w16du:dateUtc="2025-01-07T11:40:00Z">
            <w:r w:rsidRPr="003A1323" w:rsidDel="003A1323">
              <w:rPr>
                <w:rPrChange w:id="52" w:author="Emanuele Dentis" w:date="2025-01-07T11:40:00Z" w16du:dateUtc="2025-01-07T11:40:00Z">
                  <w:rPr>
                    <w:rStyle w:val="Hyperlink"/>
                  </w:rPr>
                </w:rPrChange>
              </w:rPr>
              <w:delText>Purpose</w:delText>
            </w:r>
            <w:r w:rsidDel="003A1323">
              <w:rPr>
                <w:webHidden/>
              </w:rPr>
              <w:tab/>
            </w:r>
            <w:r w:rsidR="005E37F6" w:rsidDel="003A1323">
              <w:rPr>
                <w:webHidden/>
              </w:rPr>
              <w:delText>4</w:delText>
            </w:r>
          </w:del>
        </w:p>
        <w:p w14:paraId="30DD4D2A" w14:textId="397DF82A" w:rsidR="00425DBF" w:rsidDel="003A1323" w:rsidRDefault="00425DBF">
          <w:pPr>
            <w:pStyle w:val="TOC2"/>
            <w:rPr>
              <w:del w:id="53" w:author="Emanuele Dentis" w:date="2025-01-07T11:40:00Z" w16du:dateUtc="2025-01-07T11:40:00Z"/>
              <w:rFonts w:eastAsiaTheme="minorEastAsia"/>
              <w:color w:val="auto"/>
              <w:sz w:val="24"/>
              <w:szCs w:val="24"/>
              <w:lang w:eastAsia="en-CA"/>
            </w:rPr>
          </w:pPr>
          <w:del w:id="54" w:author="Emanuele Dentis" w:date="2025-01-07T11:40:00Z" w16du:dateUtc="2025-01-07T11:40:00Z">
            <w:r w:rsidRPr="003A1323" w:rsidDel="003A1323">
              <w:rPr>
                <w:rPrChange w:id="55" w:author="Emanuele Dentis" w:date="2025-01-07T11:40:00Z" w16du:dateUtc="2025-01-07T11:40:00Z">
                  <w:rPr>
                    <w:rStyle w:val="Hyperlink"/>
                  </w:rPr>
                </w:rPrChange>
              </w:rPr>
              <w:delText>Original Proposal – Issue – Calculation</w:delText>
            </w:r>
            <w:r w:rsidDel="003A1323">
              <w:rPr>
                <w:webHidden/>
              </w:rPr>
              <w:tab/>
            </w:r>
            <w:r w:rsidR="005E37F6" w:rsidDel="003A1323">
              <w:rPr>
                <w:webHidden/>
              </w:rPr>
              <w:delText>4</w:delText>
            </w:r>
          </w:del>
        </w:p>
        <w:p w14:paraId="34E6121C" w14:textId="53E412C8" w:rsidR="00425DBF" w:rsidDel="003A1323" w:rsidRDefault="00425DBF">
          <w:pPr>
            <w:pStyle w:val="TOC2"/>
            <w:rPr>
              <w:del w:id="56" w:author="Emanuele Dentis" w:date="2025-01-07T11:40:00Z" w16du:dateUtc="2025-01-07T11:40:00Z"/>
              <w:rFonts w:eastAsiaTheme="minorEastAsia"/>
              <w:color w:val="auto"/>
              <w:sz w:val="24"/>
              <w:szCs w:val="24"/>
              <w:lang w:eastAsia="en-CA"/>
            </w:rPr>
          </w:pPr>
          <w:del w:id="57" w:author="Emanuele Dentis" w:date="2025-01-07T11:40:00Z" w16du:dateUtc="2025-01-07T11:40:00Z">
            <w:r w:rsidRPr="003A1323" w:rsidDel="003A1323">
              <w:rPr>
                <w:rPrChange w:id="58" w:author="Emanuele Dentis" w:date="2025-01-07T11:40:00Z" w16du:dateUtc="2025-01-07T11:40:00Z">
                  <w:rPr>
                    <w:rStyle w:val="Hyperlink"/>
                  </w:rPr>
                </w:rPrChange>
              </w:rPr>
              <w:delText>Original Proposal – Issue – Implications</w:delText>
            </w:r>
            <w:r w:rsidDel="003A1323">
              <w:rPr>
                <w:webHidden/>
              </w:rPr>
              <w:tab/>
            </w:r>
            <w:r w:rsidR="005E37F6" w:rsidDel="003A1323">
              <w:rPr>
                <w:webHidden/>
              </w:rPr>
              <w:delText>6</w:delText>
            </w:r>
          </w:del>
        </w:p>
        <w:p w14:paraId="79518B71" w14:textId="23D00EE5" w:rsidR="00425DBF" w:rsidDel="003A1323" w:rsidRDefault="00425DBF">
          <w:pPr>
            <w:pStyle w:val="TOC2"/>
            <w:rPr>
              <w:del w:id="59" w:author="Emanuele Dentis" w:date="2025-01-07T11:40:00Z" w16du:dateUtc="2025-01-07T11:40:00Z"/>
              <w:rFonts w:eastAsiaTheme="minorEastAsia"/>
              <w:color w:val="auto"/>
              <w:sz w:val="24"/>
              <w:szCs w:val="24"/>
              <w:lang w:eastAsia="en-CA"/>
            </w:rPr>
          </w:pPr>
          <w:del w:id="60" w:author="Emanuele Dentis" w:date="2025-01-07T11:40:00Z" w16du:dateUtc="2025-01-07T11:40:00Z">
            <w:r w:rsidRPr="003A1323" w:rsidDel="003A1323">
              <w:rPr>
                <w:rPrChange w:id="61" w:author="Emanuele Dentis" w:date="2025-01-07T11:40:00Z" w16du:dateUtc="2025-01-07T11:40:00Z">
                  <w:rPr>
                    <w:rStyle w:val="Hyperlink"/>
                  </w:rPr>
                </w:rPrChange>
              </w:rPr>
              <w:delText>Alternative Proposal – Calculation</w:delText>
            </w:r>
            <w:r w:rsidDel="003A1323">
              <w:rPr>
                <w:webHidden/>
              </w:rPr>
              <w:tab/>
            </w:r>
            <w:r w:rsidR="005E37F6" w:rsidDel="003A1323">
              <w:rPr>
                <w:webHidden/>
              </w:rPr>
              <w:delText>7</w:delText>
            </w:r>
          </w:del>
        </w:p>
        <w:p w14:paraId="485F74FF" w14:textId="68D8D48A" w:rsidR="00425DBF" w:rsidDel="003A1323" w:rsidRDefault="00425DBF">
          <w:pPr>
            <w:pStyle w:val="TOC2"/>
            <w:rPr>
              <w:del w:id="62" w:author="Emanuele Dentis" w:date="2025-01-07T11:40:00Z" w16du:dateUtc="2025-01-07T11:40:00Z"/>
              <w:rFonts w:eastAsiaTheme="minorEastAsia"/>
              <w:color w:val="auto"/>
              <w:sz w:val="24"/>
              <w:szCs w:val="24"/>
              <w:lang w:eastAsia="en-CA"/>
            </w:rPr>
          </w:pPr>
          <w:del w:id="63" w:author="Emanuele Dentis" w:date="2025-01-07T11:40:00Z" w16du:dateUtc="2025-01-07T11:40:00Z">
            <w:r w:rsidRPr="003A1323" w:rsidDel="003A1323">
              <w:rPr>
                <w:rPrChange w:id="64" w:author="Emanuele Dentis" w:date="2025-01-07T11:40:00Z" w16du:dateUtc="2025-01-07T11:40:00Z">
                  <w:rPr>
                    <w:rStyle w:val="Hyperlink"/>
                  </w:rPr>
                </w:rPrChange>
              </w:rPr>
              <w:delText>Alternative Proposal – Ofgem Open Letter</w:delText>
            </w:r>
            <w:r w:rsidDel="003A1323">
              <w:rPr>
                <w:webHidden/>
              </w:rPr>
              <w:tab/>
            </w:r>
            <w:r w:rsidR="005E37F6" w:rsidDel="003A1323">
              <w:rPr>
                <w:webHidden/>
              </w:rPr>
              <w:delText>8</w:delText>
            </w:r>
          </w:del>
        </w:p>
        <w:p w14:paraId="111839B9" w14:textId="52E7D911" w:rsidR="00425DBF" w:rsidDel="003A1323" w:rsidRDefault="00425DBF">
          <w:pPr>
            <w:pStyle w:val="TOC1"/>
            <w:tabs>
              <w:tab w:val="left" w:pos="480"/>
            </w:tabs>
            <w:rPr>
              <w:del w:id="65" w:author="Emanuele Dentis" w:date="2025-01-07T11:40:00Z" w16du:dateUtc="2025-01-07T11:40:00Z"/>
              <w:rFonts w:eastAsiaTheme="minorEastAsia"/>
              <w:color w:val="auto"/>
              <w:sz w:val="24"/>
              <w:szCs w:val="24"/>
              <w:lang w:eastAsia="en-CA"/>
            </w:rPr>
          </w:pPr>
          <w:del w:id="66" w:author="Emanuele Dentis" w:date="2025-01-07T11:40:00Z" w16du:dateUtc="2025-01-07T11:40:00Z">
            <w:r w:rsidRPr="003A1323" w:rsidDel="003A1323">
              <w:rPr>
                <w:rPrChange w:id="67" w:author="Emanuele Dentis" w:date="2025-01-07T11:40:00Z" w16du:dateUtc="2025-01-07T11:40:00Z">
                  <w:rPr>
                    <w:rStyle w:val="Hyperlink"/>
                  </w:rPr>
                </w:rPrChange>
              </w:rPr>
              <w:delText>3.</w:delText>
            </w:r>
            <w:r w:rsidDel="003A1323">
              <w:rPr>
                <w:rFonts w:eastAsiaTheme="minorEastAsia"/>
                <w:color w:val="auto"/>
                <w:sz w:val="24"/>
                <w:szCs w:val="24"/>
                <w:lang w:eastAsia="en-CA"/>
              </w:rPr>
              <w:tab/>
            </w:r>
            <w:r w:rsidRPr="003A1323" w:rsidDel="003A1323">
              <w:rPr>
                <w:rPrChange w:id="68" w:author="Emanuele Dentis" w:date="2025-01-07T11:40:00Z" w16du:dateUtc="2025-01-07T11:40:00Z">
                  <w:rPr>
                    <w:rStyle w:val="Hyperlink"/>
                  </w:rPr>
                </w:rPrChange>
              </w:rPr>
              <w:delText>What is the impact of this change?</w:delText>
            </w:r>
            <w:r w:rsidDel="003A1323">
              <w:rPr>
                <w:webHidden/>
              </w:rPr>
              <w:tab/>
            </w:r>
            <w:r w:rsidR="005E37F6" w:rsidDel="003A1323">
              <w:rPr>
                <w:webHidden/>
              </w:rPr>
              <w:delText>9</w:delText>
            </w:r>
          </w:del>
        </w:p>
        <w:p w14:paraId="696B34F0" w14:textId="0AD181D0" w:rsidR="00425DBF" w:rsidDel="003A1323" w:rsidRDefault="00425DBF">
          <w:pPr>
            <w:pStyle w:val="TOC1"/>
            <w:tabs>
              <w:tab w:val="left" w:pos="480"/>
            </w:tabs>
            <w:rPr>
              <w:del w:id="69" w:author="Emanuele Dentis" w:date="2025-01-07T11:40:00Z" w16du:dateUtc="2025-01-07T11:40:00Z"/>
              <w:rFonts w:eastAsiaTheme="minorEastAsia"/>
              <w:color w:val="auto"/>
              <w:sz w:val="24"/>
              <w:szCs w:val="24"/>
              <w:lang w:eastAsia="en-CA"/>
            </w:rPr>
          </w:pPr>
          <w:del w:id="70" w:author="Emanuele Dentis" w:date="2025-01-07T11:40:00Z" w16du:dateUtc="2025-01-07T11:40:00Z">
            <w:r w:rsidRPr="003A1323" w:rsidDel="003A1323">
              <w:rPr>
                <w:rPrChange w:id="71" w:author="Emanuele Dentis" w:date="2025-01-07T11:40:00Z" w16du:dateUtc="2025-01-07T11:40:00Z">
                  <w:rPr>
                    <w:rStyle w:val="Hyperlink"/>
                  </w:rPr>
                </w:rPrChange>
              </w:rPr>
              <w:delText>4.</w:delText>
            </w:r>
            <w:r w:rsidDel="003A1323">
              <w:rPr>
                <w:rFonts w:eastAsiaTheme="minorEastAsia"/>
                <w:color w:val="auto"/>
                <w:sz w:val="24"/>
                <w:szCs w:val="24"/>
                <w:lang w:eastAsia="en-CA"/>
              </w:rPr>
              <w:tab/>
            </w:r>
            <w:r w:rsidRPr="003A1323" w:rsidDel="003A1323">
              <w:rPr>
                <w:rPrChange w:id="72" w:author="Emanuele Dentis" w:date="2025-01-07T11:40:00Z" w16du:dateUtc="2025-01-07T11:40:00Z">
                  <w:rPr>
                    <w:rStyle w:val="Hyperlink"/>
                  </w:rPr>
                </w:rPrChange>
              </w:rPr>
              <w:delText>Acronyms, key terms and reference material</w:delText>
            </w:r>
            <w:r w:rsidDel="003A1323">
              <w:rPr>
                <w:webHidden/>
              </w:rPr>
              <w:tab/>
            </w:r>
            <w:r w:rsidR="005E37F6" w:rsidDel="003A1323">
              <w:rPr>
                <w:webHidden/>
              </w:rPr>
              <w:delText>11</w:delText>
            </w:r>
          </w:del>
        </w:p>
        <w:p w14:paraId="50DAC702" w14:textId="1B4F6A3B" w:rsidR="00425DBF" w:rsidDel="003A1323" w:rsidRDefault="00425DBF">
          <w:pPr>
            <w:pStyle w:val="TOC2"/>
            <w:rPr>
              <w:del w:id="73" w:author="Emanuele Dentis" w:date="2025-01-07T11:40:00Z" w16du:dateUtc="2025-01-07T11:40:00Z"/>
              <w:rFonts w:eastAsiaTheme="minorEastAsia"/>
              <w:color w:val="auto"/>
              <w:sz w:val="24"/>
              <w:szCs w:val="24"/>
              <w:lang w:eastAsia="en-CA"/>
            </w:rPr>
          </w:pPr>
          <w:del w:id="74" w:author="Emanuele Dentis" w:date="2025-01-07T11:40:00Z" w16du:dateUtc="2025-01-07T11:40:00Z">
            <w:r w:rsidRPr="003A1323" w:rsidDel="003A1323">
              <w:rPr>
                <w:rPrChange w:id="75" w:author="Emanuele Dentis" w:date="2025-01-07T11:40:00Z" w16du:dateUtc="2025-01-07T11:40:00Z">
                  <w:rPr>
                    <w:rStyle w:val="Hyperlink"/>
                  </w:rPr>
                </w:rPrChange>
              </w:rPr>
              <w:delText>Key Terms</w:delText>
            </w:r>
            <w:r w:rsidDel="003A1323">
              <w:rPr>
                <w:webHidden/>
              </w:rPr>
              <w:tab/>
            </w:r>
            <w:r w:rsidR="005E37F6" w:rsidDel="003A1323">
              <w:rPr>
                <w:webHidden/>
              </w:rPr>
              <w:delText>11</w:delText>
            </w:r>
          </w:del>
        </w:p>
        <w:p w14:paraId="7411802C" w14:textId="7150B8F9" w:rsidR="00425DBF" w:rsidDel="003A1323" w:rsidRDefault="00425DBF">
          <w:pPr>
            <w:pStyle w:val="TOC1"/>
            <w:rPr>
              <w:del w:id="76" w:author="Emanuele Dentis" w:date="2025-01-07T11:40:00Z" w16du:dateUtc="2025-01-07T11:40:00Z"/>
              <w:rFonts w:eastAsiaTheme="minorEastAsia"/>
              <w:color w:val="auto"/>
              <w:sz w:val="24"/>
              <w:szCs w:val="24"/>
              <w:lang w:eastAsia="en-CA"/>
            </w:rPr>
          </w:pPr>
          <w:del w:id="77" w:author="Emanuele Dentis" w:date="2025-01-07T11:40:00Z" w16du:dateUtc="2025-01-07T11:40:00Z">
            <w:r w:rsidRPr="003A1323" w:rsidDel="003A1323">
              <w:rPr>
                <w:rPrChange w:id="78" w:author="Emanuele Dentis" w:date="2025-01-07T11:40:00Z" w16du:dateUtc="2025-01-07T11:40:00Z">
                  <w:rPr>
                    <w:rStyle w:val="Hyperlink"/>
                  </w:rPr>
                </w:rPrChange>
              </w:rPr>
              <w:delText>References</w:delText>
            </w:r>
            <w:r w:rsidDel="003A1323">
              <w:rPr>
                <w:webHidden/>
              </w:rPr>
              <w:tab/>
            </w:r>
            <w:r w:rsidR="005E37F6" w:rsidDel="003A1323">
              <w:rPr>
                <w:webHidden/>
              </w:rPr>
              <w:delText>11</w:delText>
            </w:r>
          </w:del>
        </w:p>
        <w:p w14:paraId="5E6F2021" w14:textId="3FCF1010" w:rsidR="00425DBF" w:rsidDel="003A1323" w:rsidRDefault="00425DBF">
          <w:pPr>
            <w:pStyle w:val="TOC2"/>
            <w:rPr>
              <w:del w:id="79" w:author="Emanuele Dentis" w:date="2025-01-07T11:40:00Z" w16du:dateUtc="2025-01-07T11:40:00Z"/>
              <w:rFonts w:eastAsiaTheme="minorEastAsia"/>
              <w:color w:val="auto"/>
              <w:sz w:val="24"/>
              <w:szCs w:val="24"/>
              <w:lang w:eastAsia="en-CA"/>
            </w:rPr>
          </w:pPr>
          <w:del w:id="80" w:author="Emanuele Dentis" w:date="2025-01-07T11:40:00Z" w16du:dateUtc="2025-01-07T11:40:00Z">
            <w:r w:rsidRPr="003A1323" w:rsidDel="003A1323">
              <w:rPr>
                <w:rPrChange w:id="81" w:author="Emanuele Dentis" w:date="2025-01-07T11:40:00Z" w16du:dateUtc="2025-01-07T11:40:00Z">
                  <w:rPr>
                    <w:rStyle w:val="Hyperlink"/>
                  </w:rPr>
                </w:rPrChange>
              </w:rPr>
              <w:delText>Figures</w:delText>
            </w:r>
            <w:r w:rsidDel="003A1323">
              <w:rPr>
                <w:webHidden/>
              </w:rPr>
              <w:tab/>
            </w:r>
            <w:r w:rsidR="005E37F6" w:rsidDel="003A1323">
              <w:rPr>
                <w:webHidden/>
              </w:rPr>
              <w:delText>12</w:delText>
            </w:r>
          </w:del>
        </w:p>
        <w:p w14:paraId="34BE87CB" w14:textId="6D84C20A" w:rsidR="0070330D" w:rsidRDefault="0070330D">
          <w:r>
            <w:rPr>
              <w:b/>
              <w:bCs/>
              <w:noProof/>
            </w:rPr>
            <w:fldChar w:fldCharType="end"/>
          </w:r>
        </w:p>
      </w:sdtContent>
    </w:sdt>
    <w:p w14:paraId="56533858" w14:textId="77777777" w:rsidR="0070330D" w:rsidRDefault="0070330D">
      <w:pPr>
        <w:spacing w:after="120" w:line="240" w:lineRule="auto"/>
        <w:rPr>
          <w:rFonts w:cs="Arial"/>
          <w:b/>
          <w:bCs/>
          <w:color w:val="FFFFFF" w:themeColor="background1"/>
          <w:kern w:val="32"/>
          <w:sz w:val="28"/>
          <w:szCs w:val="32"/>
        </w:rPr>
      </w:pPr>
      <w:r>
        <w:br w:type="page"/>
      </w:r>
    </w:p>
    <w:p w14:paraId="472C608F" w14:textId="65FA81D2" w:rsidR="00CD5DCD" w:rsidRPr="00976D98" w:rsidRDefault="00CD5DCD" w:rsidP="00ED4AE8">
      <w:pPr>
        <w:pStyle w:val="Heading1Numbered"/>
      </w:pPr>
      <w:bookmarkStart w:id="82" w:name="_Toc187142486"/>
      <w:r w:rsidRPr="00E93667">
        <w:lastRenderedPageBreak/>
        <w:t xml:space="preserve">What is the </w:t>
      </w:r>
      <w:r>
        <w:t xml:space="preserve">proposed alternative </w:t>
      </w:r>
      <w:r w:rsidRPr="00E93667">
        <w:t>solution?</w:t>
      </w:r>
      <w:bookmarkEnd w:id="82"/>
    </w:p>
    <w:p w14:paraId="0C81355B" w14:textId="314879D0" w:rsidR="00CD5DCD" w:rsidRDefault="0064737A" w:rsidP="7EA6D165">
      <w:pPr>
        <w:jc w:val="both"/>
        <w:rPr>
          <w:sz w:val="24"/>
          <w:szCs w:val="24"/>
        </w:rPr>
      </w:pPr>
      <w:r>
        <w:rPr>
          <w:sz w:val="24"/>
          <w:szCs w:val="24"/>
        </w:rPr>
        <w:t>Similarly to the</w:t>
      </w:r>
      <w:r w:rsidR="00665746" w:rsidRPr="7EA6D165">
        <w:rPr>
          <w:sz w:val="24"/>
          <w:szCs w:val="24"/>
        </w:rPr>
        <w:t xml:space="preserve"> Original Solution, this </w:t>
      </w:r>
      <w:r>
        <w:rPr>
          <w:sz w:val="24"/>
          <w:szCs w:val="24"/>
        </w:rPr>
        <w:t xml:space="preserve">Alternative Proposal </w:t>
      </w:r>
      <w:r w:rsidR="00665746" w:rsidRPr="7EA6D165">
        <w:rPr>
          <w:sz w:val="24"/>
          <w:szCs w:val="24"/>
        </w:rPr>
        <w:t>seeks to introduce caps and floor for each of the individual Peak Tariff, Shared Year Round Tariff, and Not Shared Year Round tariffs</w:t>
      </w:r>
      <w:r w:rsidR="00EC20ED">
        <w:rPr>
          <w:sz w:val="24"/>
          <w:szCs w:val="24"/>
        </w:rPr>
        <w:t xml:space="preserve"> (together referred as</w:t>
      </w:r>
      <w:r w:rsidR="0080019F">
        <w:rPr>
          <w:sz w:val="24"/>
          <w:szCs w:val="24"/>
        </w:rPr>
        <w:t xml:space="preserve"> the</w:t>
      </w:r>
      <w:r w:rsidR="00EC20ED">
        <w:rPr>
          <w:sz w:val="24"/>
          <w:szCs w:val="24"/>
        </w:rPr>
        <w:t xml:space="preserve"> “Tariffs”)</w:t>
      </w:r>
      <w:r w:rsidR="00665746" w:rsidRPr="7EA6D165">
        <w:rPr>
          <w:sz w:val="24"/>
          <w:szCs w:val="24"/>
        </w:rPr>
        <w:t>. This Alternative Proposal seeks to set the cap for the 25-26 year as the 9th decile of the 2024 5-year TNUoS projections and the floor for the 25-26 year as the 1st decile of the same projections.</w:t>
      </w:r>
      <w:r w:rsidR="00ED5C9B">
        <w:rPr>
          <w:sz w:val="24"/>
          <w:szCs w:val="24"/>
        </w:rPr>
        <w:t xml:space="preserve"> </w:t>
      </w:r>
      <w:r w:rsidR="00665746" w:rsidRPr="7EA6D165">
        <w:rPr>
          <w:sz w:val="24"/>
          <w:szCs w:val="24"/>
        </w:rPr>
        <w:t>Caps and Floors for following years are calculated with indexation from the 25-26 year, in line with the Original Solution.</w:t>
      </w:r>
    </w:p>
    <w:p w14:paraId="53E88AA5" w14:textId="77777777" w:rsidR="00CD5DCD" w:rsidRDefault="00CD5DCD" w:rsidP="00CD5DCD">
      <w:pPr>
        <w:jc w:val="both"/>
        <w:rPr>
          <w:sz w:val="24"/>
        </w:rPr>
      </w:pPr>
    </w:p>
    <w:p w14:paraId="1B1BCAB0" w14:textId="77777777" w:rsidR="00CD5DCD" w:rsidRPr="00313B1D" w:rsidRDefault="00CD5DCD" w:rsidP="00ED4AE8">
      <w:pPr>
        <w:pStyle w:val="Heading1Numbered"/>
      </w:pPr>
      <w:bookmarkStart w:id="83" w:name="_Toc187142487"/>
      <w:r w:rsidRPr="00313B1D">
        <w:t>What is the difference between this and the Original Proposal?</w:t>
      </w:r>
      <w:bookmarkEnd w:id="83"/>
    </w:p>
    <w:p w14:paraId="1CA6B68D" w14:textId="1CF3FFB7" w:rsidR="00D81ABB" w:rsidRPr="00ED4AE8" w:rsidRDefault="00D81ABB" w:rsidP="00ED4AE8">
      <w:pPr>
        <w:pStyle w:val="Heading2"/>
      </w:pPr>
      <w:bookmarkStart w:id="84" w:name="_Toc187142488"/>
      <w:r w:rsidRPr="00ED4AE8">
        <w:t>Purpose</w:t>
      </w:r>
      <w:bookmarkEnd w:id="84"/>
    </w:p>
    <w:p w14:paraId="143B8740" w14:textId="4A904B54" w:rsidR="00CD5DCD" w:rsidRDefault="00D35CE2" w:rsidP="00CD5DCD">
      <w:pPr>
        <w:spacing w:after="0" w:line="240" w:lineRule="auto"/>
        <w:jc w:val="both"/>
        <w:textAlignment w:val="baseline"/>
        <w:rPr>
          <w:rFonts w:cs="Arial"/>
          <w:sz w:val="24"/>
        </w:rPr>
      </w:pPr>
      <w:r>
        <w:rPr>
          <w:rFonts w:cs="Arial"/>
          <w:sz w:val="24"/>
        </w:rPr>
        <w:t xml:space="preserve">This Alternative Proposal has the same goal as the Original Proposal, </w:t>
      </w:r>
      <w:proofErr w:type="gramStart"/>
      <w:r>
        <w:rPr>
          <w:rFonts w:cs="Arial"/>
          <w:sz w:val="24"/>
        </w:rPr>
        <w:t>namely</w:t>
      </w:r>
      <w:proofErr w:type="gramEnd"/>
      <w:r>
        <w:rPr>
          <w:rFonts w:cs="Arial"/>
          <w:sz w:val="24"/>
        </w:rPr>
        <w:t xml:space="preserve"> to </w:t>
      </w:r>
      <w:r w:rsidR="00897C75">
        <w:rPr>
          <w:rFonts w:cs="Arial"/>
          <w:sz w:val="24"/>
        </w:rPr>
        <w:t xml:space="preserve">introduce caps and floors for each of the individual </w:t>
      </w:r>
      <w:r w:rsidR="006542AC">
        <w:rPr>
          <w:rFonts w:cs="Arial"/>
          <w:sz w:val="24"/>
        </w:rPr>
        <w:t xml:space="preserve">components of the </w:t>
      </w:r>
      <w:r w:rsidR="00897C75">
        <w:rPr>
          <w:rFonts w:cs="Arial"/>
          <w:sz w:val="24"/>
        </w:rPr>
        <w:t>TNUoS Wider Tariffs.</w:t>
      </w:r>
    </w:p>
    <w:p w14:paraId="5520496A" w14:textId="77777777" w:rsidR="00D81ABB" w:rsidRDefault="00D81ABB" w:rsidP="00CD5DCD">
      <w:pPr>
        <w:spacing w:after="0" w:line="240" w:lineRule="auto"/>
        <w:jc w:val="both"/>
        <w:textAlignment w:val="baseline"/>
        <w:rPr>
          <w:rFonts w:cs="Arial"/>
          <w:sz w:val="24"/>
        </w:rPr>
      </w:pPr>
    </w:p>
    <w:p w14:paraId="194AFC42" w14:textId="03409BA1" w:rsidR="00D81ABB" w:rsidRPr="00D81ABB" w:rsidRDefault="00DE3743" w:rsidP="00ED4AE8">
      <w:pPr>
        <w:pStyle w:val="Heading2"/>
      </w:pPr>
      <w:bookmarkStart w:id="85" w:name="_Toc187142489"/>
      <w:r>
        <w:t>Original Proposal</w:t>
      </w:r>
      <w:r w:rsidR="0073238A">
        <w:t xml:space="preserve"> – Issue</w:t>
      </w:r>
      <w:r w:rsidR="00EA0CE4">
        <w:t xml:space="preserve"> – Calculation</w:t>
      </w:r>
      <w:bookmarkEnd w:id="85"/>
    </w:p>
    <w:p w14:paraId="16BA6D4C" w14:textId="35670EAB" w:rsidR="00D81ABB" w:rsidRDefault="00897C75" w:rsidP="7EA6D165">
      <w:pPr>
        <w:spacing w:after="0" w:line="240" w:lineRule="auto"/>
        <w:jc w:val="both"/>
        <w:textAlignment w:val="baseline"/>
        <w:rPr>
          <w:rFonts w:cs="Arial"/>
          <w:sz w:val="24"/>
          <w:szCs w:val="24"/>
        </w:rPr>
      </w:pPr>
      <w:r w:rsidRPr="65BB5800">
        <w:rPr>
          <w:rFonts w:cs="Arial"/>
          <w:sz w:val="24"/>
          <w:szCs w:val="24"/>
        </w:rPr>
        <w:t xml:space="preserve">However, the calculation of the caps and floors is different. The Original Proposal sets the cap </w:t>
      </w:r>
      <w:r w:rsidR="0080019F">
        <w:rPr>
          <w:rFonts w:cs="Arial"/>
          <w:sz w:val="24"/>
          <w:szCs w:val="24"/>
        </w:rPr>
        <w:t>as</w:t>
      </w:r>
      <w:r w:rsidRPr="65BB5800">
        <w:rPr>
          <w:rFonts w:cs="Arial"/>
          <w:sz w:val="24"/>
          <w:szCs w:val="24"/>
        </w:rPr>
        <w:t xml:space="preserve"> the mean of the 2024 5-year TNUoS projections</w:t>
      </w:r>
      <w:r w:rsidR="0004093F">
        <w:rPr>
          <w:rFonts w:cs="Arial"/>
          <w:sz w:val="24"/>
          <w:szCs w:val="24"/>
        </w:rPr>
        <w:t xml:space="preserve"> </w:t>
      </w:r>
      <w:sdt>
        <w:sdtPr>
          <w:rPr>
            <w:rFonts w:eastAsiaTheme="minorEastAsia" w:cs="Arial"/>
            <w:sz w:val="24"/>
            <w:szCs w:val="24"/>
          </w:rPr>
          <w:id w:val="-1604030630"/>
          <w:citation/>
        </w:sdtPr>
        <w:sdtEndPr/>
        <w:sdtContent>
          <w:r w:rsidR="0004093F">
            <w:rPr>
              <w:rFonts w:eastAsiaTheme="minorEastAsia" w:cs="Arial"/>
              <w:sz w:val="24"/>
              <w:szCs w:val="24"/>
            </w:rPr>
            <w:fldChar w:fldCharType="begin"/>
          </w:r>
          <w:r w:rsidR="0004093F">
            <w:rPr>
              <w:rFonts w:eastAsiaTheme="minorEastAsia" w:cs="Arial"/>
              <w:sz w:val="24"/>
              <w:szCs w:val="24"/>
            </w:rPr>
            <w:instrText xml:space="preserve"> CITATION Ele24 \l 2057 </w:instrText>
          </w:r>
          <w:r w:rsidR="0004093F">
            <w:rPr>
              <w:rFonts w:eastAsiaTheme="minorEastAsia" w:cs="Arial"/>
              <w:sz w:val="24"/>
              <w:szCs w:val="24"/>
            </w:rPr>
            <w:fldChar w:fldCharType="separate"/>
          </w:r>
          <w:r w:rsidR="0004093F" w:rsidRPr="00A60C5C">
            <w:rPr>
              <w:rFonts w:eastAsiaTheme="minorEastAsia" w:cs="Arial"/>
              <w:noProof/>
              <w:sz w:val="24"/>
              <w:szCs w:val="24"/>
            </w:rPr>
            <w:t>(Electricity System Operator, 2024)</w:t>
          </w:r>
          <w:r w:rsidR="0004093F">
            <w:rPr>
              <w:rFonts w:eastAsiaTheme="minorEastAsia" w:cs="Arial"/>
              <w:sz w:val="24"/>
              <w:szCs w:val="24"/>
            </w:rPr>
            <w:fldChar w:fldCharType="end"/>
          </w:r>
        </w:sdtContent>
      </w:sdt>
      <w:r w:rsidRPr="65BB5800">
        <w:rPr>
          <w:rFonts w:cs="Arial"/>
          <w:sz w:val="24"/>
          <w:szCs w:val="24"/>
        </w:rPr>
        <w:t xml:space="preserve"> + 2 </w:t>
      </w:r>
      <w:r w:rsidR="0004093F">
        <w:rPr>
          <w:rFonts w:cs="Arial"/>
          <w:sz w:val="24"/>
          <w:szCs w:val="24"/>
        </w:rPr>
        <w:t>s</w:t>
      </w:r>
      <w:r w:rsidRPr="65BB5800">
        <w:rPr>
          <w:rFonts w:cs="Arial"/>
          <w:sz w:val="24"/>
          <w:szCs w:val="24"/>
        </w:rPr>
        <w:t xml:space="preserve">tandard </w:t>
      </w:r>
      <w:r w:rsidR="0004093F">
        <w:rPr>
          <w:rFonts w:cs="Arial"/>
          <w:sz w:val="24"/>
          <w:szCs w:val="24"/>
        </w:rPr>
        <w:t>d</w:t>
      </w:r>
      <w:r w:rsidRPr="65BB5800">
        <w:rPr>
          <w:rFonts w:cs="Arial"/>
          <w:sz w:val="24"/>
          <w:szCs w:val="24"/>
        </w:rPr>
        <w:t xml:space="preserve">eviations, and the floor as the mean – 2 </w:t>
      </w:r>
      <w:r w:rsidR="0004093F">
        <w:rPr>
          <w:rFonts w:cs="Arial"/>
          <w:sz w:val="24"/>
          <w:szCs w:val="24"/>
        </w:rPr>
        <w:t>s</w:t>
      </w:r>
      <w:r w:rsidRPr="65BB5800">
        <w:rPr>
          <w:rFonts w:cs="Arial"/>
          <w:sz w:val="24"/>
          <w:szCs w:val="24"/>
        </w:rPr>
        <w:t xml:space="preserve">tandard </w:t>
      </w:r>
      <w:r w:rsidR="0004093F">
        <w:rPr>
          <w:rFonts w:cs="Arial"/>
          <w:sz w:val="24"/>
          <w:szCs w:val="24"/>
        </w:rPr>
        <w:t>d</w:t>
      </w:r>
      <w:r w:rsidRPr="65BB5800">
        <w:rPr>
          <w:rFonts w:cs="Arial"/>
          <w:sz w:val="24"/>
          <w:szCs w:val="24"/>
        </w:rPr>
        <w:t xml:space="preserve">eviations. </w:t>
      </w:r>
    </w:p>
    <w:p w14:paraId="37EA6D4B" w14:textId="77777777" w:rsidR="00D81ABB" w:rsidRDefault="00D81ABB" w:rsidP="7EA6D165">
      <w:pPr>
        <w:spacing w:after="0" w:line="240" w:lineRule="auto"/>
        <w:jc w:val="both"/>
        <w:textAlignment w:val="baseline"/>
        <w:rPr>
          <w:rFonts w:cs="Arial"/>
          <w:sz w:val="24"/>
          <w:szCs w:val="24"/>
        </w:rPr>
      </w:pPr>
    </w:p>
    <w:p w14:paraId="742F46E2" w14:textId="1C7388A1" w:rsidR="00D81ABB" w:rsidRDefault="00897C75" w:rsidP="7EA6D165">
      <w:pPr>
        <w:spacing w:after="0" w:line="240" w:lineRule="auto"/>
        <w:jc w:val="both"/>
        <w:textAlignment w:val="baseline"/>
        <w:rPr>
          <w:rFonts w:cs="Arial"/>
          <w:sz w:val="24"/>
          <w:szCs w:val="24"/>
        </w:rPr>
      </w:pPr>
      <w:r w:rsidRPr="65BB5800">
        <w:rPr>
          <w:rFonts w:cs="Arial"/>
          <w:sz w:val="24"/>
          <w:szCs w:val="24"/>
        </w:rPr>
        <w:t>This Alternative Proposal recognise</w:t>
      </w:r>
      <w:r w:rsidR="006542AC" w:rsidRPr="65BB5800">
        <w:rPr>
          <w:rFonts w:cs="Arial"/>
          <w:sz w:val="24"/>
          <w:szCs w:val="24"/>
        </w:rPr>
        <w:t>s</w:t>
      </w:r>
      <w:r w:rsidRPr="65BB5800">
        <w:rPr>
          <w:rFonts w:cs="Arial"/>
          <w:sz w:val="24"/>
          <w:szCs w:val="24"/>
        </w:rPr>
        <w:t xml:space="preserve"> that </w:t>
      </w:r>
      <w:r w:rsidR="00046169" w:rsidRPr="65BB5800">
        <w:rPr>
          <w:rFonts w:cs="Arial"/>
          <w:sz w:val="24"/>
          <w:szCs w:val="24"/>
        </w:rPr>
        <w:t>using mean +</w:t>
      </w:r>
      <w:r w:rsidR="001E4AC1">
        <w:rPr>
          <w:rFonts w:cs="Arial"/>
          <w:sz w:val="24"/>
          <w:szCs w:val="24"/>
        </w:rPr>
        <w:t xml:space="preserve"> 2</w:t>
      </w:r>
      <w:r w:rsidR="00046169" w:rsidRPr="65BB5800">
        <w:rPr>
          <w:rFonts w:cs="Arial"/>
          <w:sz w:val="24"/>
          <w:szCs w:val="24"/>
        </w:rPr>
        <w:t xml:space="preserve"> standard deviation</w:t>
      </w:r>
      <w:r w:rsidR="001E4AC1">
        <w:rPr>
          <w:rFonts w:cs="Arial"/>
          <w:sz w:val="24"/>
          <w:szCs w:val="24"/>
        </w:rPr>
        <w:t>s</w:t>
      </w:r>
      <w:r w:rsidR="00046169" w:rsidRPr="65BB5800">
        <w:rPr>
          <w:rFonts w:cs="Arial"/>
          <w:sz w:val="24"/>
          <w:szCs w:val="24"/>
        </w:rPr>
        <w:t xml:space="preserve"> </w:t>
      </w:r>
      <w:proofErr w:type="gramStart"/>
      <w:r w:rsidR="00046169" w:rsidRPr="65BB5800">
        <w:rPr>
          <w:rFonts w:cs="Arial"/>
          <w:sz w:val="24"/>
          <w:szCs w:val="24"/>
        </w:rPr>
        <w:t>is</w:t>
      </w:r>
      <w:proofErr w:type="gramEnd"/>
      <w:r w:rsidR="00046169" w:rsidRPr="65BB5800">
        <w:rPr>
          <w:rFonts w:cs="Arial"/>
          <w:sz w:val="24"/>
          <w:szCs w:val="24"/>
        </w:rPr>
        <w:t xml:space="preserve"> not mathematically appropriate for TNUoS tariffs</w:t>
      </w:r>
      <w:r w:rsidR="0000366E">
        <w:rPr>
          <w:rFonts w:cs="Arial"/>
          <w:sz w:val="24"/>
          <w:szCs w:val="24"/>
        </w:rPr>
        <w:t>.</w:t>
      </w:r>
      <w:r w:rsidR="00B72EB1">
        <w:rPr>
          <w:rFonts w:cs="Arial"/>
          <w:sz w:val="24"/>
          <w:szCs w:val="24"/>
        </w:rPr>
        <w:t xml:space="preserve"> </w:t>
      </w:r>
      <w:r w:rsidR="00C246D4">
        <w:rPr>
          <w:rFonts w:cs="Arial"/>
          <w:sz w:val="24"/>
          <w:szCs w:val="24"/>
        </w:rPr>
        <w:t xml:space="preserve">The standard deviation is a useful way to summarise </w:t>
      </w:r>
      <w:r w:rsidR="003B7038">
        <w:rPr>
          <w:rFonts w:cs="Arial"/>
          <w:sz w:val="24"/>
          <w:szCs w:val="24"/>
        </w:rPr>
        <w:t>variation</w:t>
      </w:r>
      <w:r w:rsidR="00E434D5">
        <w:rPr>
          <w:rFonts w:cs="Arial"/>
          <w:sz w:val="24"/>
          <w:szCs w:val="24"/>
        </w:rPr>
        <w:t xml:space="preserve"> </w:t>
      </w:r>
      <w:r w:rsidR="00B72EB1">
        <w:rPr>
          <w:rFonts w:cs="Arial"/>
          <w:sz w:val="24"/>
          <w:szCs w:val="24"/>
        </w:rPr>
        <w:t xml:space="preserve">within </w:t>
      </w:r>
      <w:r w:rsidR="00E434D5">
        <w:rPr>
          <w:rFonts w:cs="Arial"/>
          <w:sz w:val="24"/>
          <w:szCs w:val="24"/>
        </w:rPr>
        <w:t xml:space="preserve">data that is normally distributed, i.e. data </w:t>
      </w:r>
      <w:r w:rsidR="008540F6">
        <w:rPr>
          <w:rFonts w:cs="Arial"/>
          <w:sz w:val="24"/>
          <w:szCs w:val="24"/>
        </w:rPr>
        <w:t xml:space="preserve">whose density function follows </w:t>
      </w:r>
      <w:r w:rsidR="006D4245">
        <w:rPr>
          <w:rFonts w:cs="Arial"/>
          <w:sz w:val="24"/>
          <w:szCs w:val="24"/>
        </w:rPr>
        <w:t>a</w:t>
      </w:r>
      <w:r w:rsidR="008540F6">
        <w:rPr>
          <w:rFonts w:cs="Arial"/>
          <w:sz w:val="24"/>
          <w:szCs w:val="24"/>
        </w:rPr>
        <w:t xml:space="preserve"> </w:t>
      </w:r>
      <w:r w:rsidR="00B72EB1">
        <w:rPr>
          <w:rFonts w:cs="Arial"/>
          <w:sz w:val="24"/>
          <w:szCs w:val="24"/>
        </w:rPr>
        <w:t>bell shape</w:t>
      </w:r>
      <w:r w:rsidR="001A1F5A">
        <w:rPr>
          <w:rFonts w:cs="Arial"/>
          <w:sz w:val="24"/>
          <w:szCs w:val="24"/>
        </w:rPr>
        <w:t>, as shown in Figure 1 below.</w:t>
      </w:r>
    </w:p>
    <w:p w14:paraId="66269130" w14:textId="21A5A3CF" w:rsidR="00B72EB1" w:rsidRDefault="00B72EB1" w:rsidP="00BA07F5">
      <w:pPr>
        <w:pStyle w:val="SourceNotes"/>
      </w:pPr>
      <w:r w:rsidRPr="00B72EB1">
        <w:rPr>
          <w:noProof/>
        </w:rPr>
        <w:drawing>
          <wp:inline distT="0" distB="0" distL="0" distR="0" wp14:anchorId="4CCE7FB5" wp14:editId="3C5BC78C">
            <wp:extent cx="3429000" cy="2195830"/>
            <wp:effectExtent l="0" t="0" r="0" b="0"/>
            <wp:docPr id="287984053" name="Picture 1" descr="A diagram of a normal distribu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7984053" name="Picture 1" descr="A diagram of a normal distribution&#10;&#10;Description automatically generated"/>
                    <pic:cNvPicPr/>
                  </pic:nvPicPr>
                  <pic:blipFill rotWithShape="1">
                    <a:blip r:embed="rId11"/>
                    <a:srcRect b="3939"/>
                    <a:stretch/>
                  </pic:blipFill>
                  <pic:spPr bwMode="auto">
                    <a:xfrm>
                      <a:off x="0" y="0"/>
                      <a:ext cx="3429000" cy="2195830"/>
                    </a:xfrm>
                    <a:prstGeom prst="rect">
                      <a:avLst/>
                    </a:prstGeom>
                    <a:ln>
                      <a:noFill/>
                    </a:ln>
                    <a:extLst>
                      <a:ext uri="{53640926-AAD7-44D8-BBD7-CCE9431645EC}">
                        <a14:shadowObscured xmlns:a14="http://schemas.microsoft.com/office/drawing/2010/main"/>
                      </a:ext>
                    </a:extLst>
                  </pic:spPr>
                </pic:pic>
              </a:graphicData>
            </a:graphic>
          </wp:inline>
        </w:drawing>
      </w:r>
    </w:p>
    <w:p w14:paraId="699095E1" w14:textId="4D3FE004" w:rsidR="000D20B8" w:rsidRDefault="000D20B8" w:rsidP="00ED4AE8">
      <w:pPr>
        <w:pStyle w:val="Caption"/>
      </w:pPr>
      <w:bookmarkStart w:id="86" w:name="_Toc187142411"/>
      <w:r>
        <w:t xml:space="preserve">Figure </w:t>
      </w:r>
      <w:fldSimple w:instr=" SEQ Figure \* ARABIC ">
        <w:r w:rsidR="003A1323">
          <w:rPr>
            <w:noProof/>
          </w:rPr>
          <w:t>1</w:t>
        </w:r>
      </w:fldSimple>
      <w:r>
        <w:t xml:space="preserve">. </w:t>
      </w:r>
      <w:r w:rsidRPr="00337E76">
        <w:t>A sample normal distribution, where μ is the mean.</w:t>
      </w:r>
      <w:bookmarkEnd w:id="86"/>
    </w:p>
    <w:p w14:paraId="101297EC" w14:textId="77777777" w:rsidR="00B72EB1" w:rsidRDefault="00B72EB1" w:rsidP="7EA6D165">
      <w:pPr>
        <w:spacing w:after="0" w:line="240" w:lineRule="auto"/>
        <w:jc w:val="both"/>
        <w:textAlignment w:val="baseline"/>
        <w:rPr>
          <w:rFonts w:cs="Arial"/>
          <w:sz w:val="24"/>
          <w:szCs w:val="24"/>
        </w:rPr>
      </w:pPr>
    </w:p>
    <w:p w14:paraId="1911D3A2" w14:textId="5E6C920F" w:rsidR="00B72EB1" w:rsidRDefault="00603656" w:rsidP="7EA6D165">
      <w:pPr>
        <w:spacing w:after="0" w:line="240" w:lineRule="auto"/>
        <w:jc w:val="both"/>
        <w:textAlignment w:val="baseline"/>
        <w:rPr>
          <w:rFonts w:eastAsiaTheme="minorEastAsia" w:cs="Arial"/>
          <w:sz w:val="24"/>
          <w:szCs w:val="24"/>
        </w:rPr>
      </w:pPr>
      <w:r>
        <w:rPr>
          <w:rFonts w:cs="Arial"/>
          <w:sz w:val="24"/>
          <w:szCs w:val="24"/>
        </w:rPr>
        <w:t xml:space="preserve">In </w:t>
      </w:r>
      <w:r w:rsidR="0064450D">
        <w:rPr>
          <w:rFonts w:cs="Arial"/>
          <w:sz w:val="24"/>
          <w:szCs w:val="24"/>
        </w:rPr>
        <w:t xml:space="preserve">this kind of data, 95% of observations </w:t>
      </w:r>
      <w:r w:rsidR="00893C08">
        <w:rPr>
          <w:rFonts w:cs="Arial"/>
          <w:sz w:val="24"/>
          <w:szCs w:val="24"/>
        </w:rPr>
        <w:t xml:space="preserve">fall within range of mean </w:t>
      </w:r>
      <m:oMath>
        <m:r>
          <w:rPr>
            <w:rFonts w:ascii="Cambria Math" w:hAnsi="Cambria Math" w:cs="Arial"/>
            <w:sz w:val="24"/>
            <w:szCs w:val="24"/>
          </w:rPr>
          <m:t>μ±2σ</m:t>
        </m:r>
      </m:oMath>
      <w:r w:rsidR="00977991">
        <w:rPr>
          <w:rFonts w:eastAsiaTheme="minorEastAsia" w:cs="Arial"/>
          <w:sz w:val="24"/>
          <w:szCs w:val="24"/>
        </w:rPr>
        <w:t xml:space="preserve"> where </w:t>
      </w:r>
      <m:oMath>
        <m:r>
          <w:rPr>
            <w:rFonts w:ascii="Cambria Math" w:hAnsi="Cambria Math" w:cs="Arial"/>
            <w:sz w:val="24"/>
            <w:szCs w:val="24"/>
          </w:rPr>
          <m:t>μ</m:t>
        </m:r>
      </m:oMath>
      <w:r w:rsidR="00977991">
        <w:rPr>
          <w:rFonts w:eastAsiaTheme="minorEastAsia" w:cs="Arial"/>
          <w:sz w:val="24"/>
          <w:szCs w:val="24"/>
        </w:rPr>
        <w:t xml:space="preserve"> is the mean and </w:t>
      </w:r>
      <m:oMath>
        <m:r>
          <w:rPr>
            <w:rFonts w:ascii="Cambria Math" w:hAnsi="Cambria Math" w:cs="Arial"/>
            <w:sz w:val="24"/>
            <w:szCs w:val="24"/>
          </w:rPr>
          <m:t>σ</m:t>
        </m:r>
      </m:oMath>
      <w:r w:rsidR="00977991">
        <w:rPr>
          <w:rFonts w:eastAsiaTheme="minorEastAsia" w:cs="Arial"/>
          <w:sz w:val="24"/>
          <w:szCs w:val="24"/>
        </w:rPr>
        <w:t xml:space="preserve"> is the standard deviation</w:t>
      </w:r>
      <w:r w:rsidR="00BA07F5">
        <w:rPr>
          <w:rFonts w:eastAsiaTheme="minorEastAsia" w:cs="Arial"/>
          <w:sz w:val="24"/>
          <w:szCs w:val="24"/>
        </w:rPr>
        <w:t xml:space="preserve"> </w:t>
      </w:r>
      <w:sdt>
        <w:sdtPr>
          <w:rPr>
            <w:rFonts w:eastAsiaTheme="minorEastAsia" w:cs="Arial"/>
            <w:sz w:val="24"/>
            <w:szCs w:val="24"/>
          </w:rPr>
          <w:id w:val="1498917369"/>
          <w:citation/>
        </w:sdtPr>
        <w:sdtEndPr/>
        <w:sdtContent>
          <w:r w:rsidR="00BA07F5">
            <w:rPr>
              <w:rFonts w:eastAsiaTheme="minorEastAsia" w:cs="Arial"/>
              <w:sz w:val="24"/>
              <w:szCs w:val="24"/>
            </w:rPr>
            <w:fldChar w:fldCharType="begin"/>
          </w:r>
          <w:r w:rsidR="00BA07F5">
            <w:rPr>
              <w:rFonts w:eastAsiaTheme="minorEastAsia" w:cs="Arial"/>
              <w:sz w:val="24"/>
              <w:szCs w:val="24"/>
            </w:rPr>
            <w:instrText xml:space="preserve"> CITATION New13 \l 2057 </w:instrText>
          </w:r>
          <w:r w:rsidR="00BA07F5">
            <w:rPr>
              <w:rFonts w:eastAsiaTheme="minorEastAsia" w:cs="Arial"/>
              <w:sz w:val="24"/>
              <w:szCs w:val="24"/>
            </w:rPr>
            <w:fldChar w:fldCharType="separate"/>
          </w:r>
          <w:r w:rsidR="00BA07F5" w:rsidRPr="00ED4AE8">
            <w:rPr>
              <w:rFonts w:eastAsiaTheme="minorEastAsia" w:cs="Arial"/>
              <w:noProof/>
              <w:sz w:val="24"/>
              <w:szCs w:val="24"/>
            </w:rPr>
            <w:t>(Newbold, et al., 2013)</w:t>
          </w:r>
          <w:r w:rsidR="00BA07F5">
            <w:rPr>
              <w:rFonts w:eastAsiaTheme="minorEastAsia" w:cs="Arial"/>
              <w:sz w:val="24"/>
              <w:szCs w:val="24"/>
            </w:rPr>
            <w:fldChar w:fldCharType="end"/>
          </w:r>
        </w:sdtContent>
      </w:sdt>
      <w:r w:rsidR="00977991">
        <w:rPr>
          <w:rFonts w:eastAsiaTheme="minorEastAsia" w:cs="Arial"/>
          <w:sz w:val="24"/>
          <w:szCs w:val="24"/>
        </w:rPr>
        <w:t>.</w:t>
      </w:r>
    </w:p>
    <w:p w14:paraId="039DBFE8" w14:textId="77777777" w:rsidR="00473466" w:rsidRDefault="00473466" w:rsidP="7EA6D165">
      <w:pPr>
        <w:spacing w:after="0" w:line="240" w:lineRule="auto"/>
        <w:jc w:val="both"/>
        <w:textAlignment w:val="baseline"/>
        <w:rPr>
          <w:rFonts w:eastAsiaTheme="minorEastAsia" w:cs="Arial"/>
          <w:sz w:val="24"/>
          <w:szCs w:val="24"/>
        </w:rPr>
      </w:pPr>
    </w:p>
    <w:p w14:paraId="671E0C4A" w14:textId="7C22B61D" w:rsidR="00473466" w:rsidRDefault="00473466" w:rsidP="7EA6D165">
      <w:pPr>
        <w:spacing w:after="0" w:line="240" w:lineRule="auto"/>
        <w:jc w:val="both"/>
        <w:textAlignment w:val="baseline"/>
        <w:rPr>
          <w:rFonts w:eastAsiaTheme="minorEastAsia" w:cs="Arial"/>
          <w:sz w:val="24"/>
          <w:szCs w:val="24"/>
        </w:rPr>
      </w:pPr>
      <w:r>
        <w:rPr>
          <w:rFonts w:eastAsiaTheme="minorEastAsia" w:cs="Arial"/>
          <w:sz w:val="24"/>
          <w:szCs w:val="24"/>
        </w:rPr>
        <w:lastRenderedPageBreak/>
        <w:t xml:space="preserve">Below in Figures 2-4 are the density functions of the </w:t>
      </w:r>
      <w:r w:rsidR="00915A2C">
        <w:rPr>
          <w:rFonts w:eastAsiaTheme="minorEastAsia" w:cs="Arial"/>
          <w:sz w:val="24"/>
          <w:szCs w:val="24"/>
        </w:rPr>
        <w:t xml:space="preserve">5-year 2024 </w:t>
      </w:r>
      <w:r>
        <w:rPr>
          <w:rFonts w:eastAsiaTheme="minorEastAsia" w:cs="Arial"/>
          <w:sz w:val="24"/>
          <w:szCs w:val="24"/>
        </w:rPr>
        <w:t>TNUoS Tariffs</w:t>
      </w:r>
      <w:r w:rsidR="00915A2C">
        <w:rPr>
          <w:rFonts w:eastAsiaTheme="minorEastAsia" w:cs="Arial"/>
          <w:sz w:val="24"/>
          <w:szCs w:val="24"/>
        </w:rPr>
        <w:t xml:space="preserve"> Projections </w:t>
      </w:r>
      <w:r w:rsidR="00092D27">
        <w:rPr>
          <w:rFonts w:eastAsiaTheme="minorEastAsia" w:cs="Arial"/>
          <w:sz w:val="24"/>
          <w:szCs w:val="24"/>
        </w:rPr>
        <w:t xml:space="preserve"> </w:t>
      </w:r>
      <w:r w:rsidR="00915A2C">
        <w:rPr>
          <w:rFonts w:eastAsiaTheme="minorEastAsia" w:cs="Arial"/>
          <w:sz w:val="24"/>
          <w:szCs w:val="24"/>
        </w:rPr>
        <w:t>in real 25-26 terms</w:t>
      </w:r>
      <w:r w:rsidR="006D4245">
        <w:rPr>
          <w:rFonts w:eastAsiaTheme="minorEastAsia" w:cs="Arial"/>
          <w:sz w:val="24"/>
          <w:szCs w:val="24"/>
        </w:rPr>
        <w:t>.</w:t>
      </w:r>
      <w:r w:rsidR="00915A2C">
        <w:rPr>
          <w:rFonts w:eastAsiaTheme="minorEastAsia" w:cs="Arial"/>
          <w:sz w:val="24"/>
          <w:szCs w:val="24"/>
        </w:rPr>
        <w:t xml:space="preserve"> </w:t>
      </w:r>
      <w:r w:rsidR="006D4245">
        <w:rPr>
          <w:rFonts w:eastAsiaTheme="minorEastAsia" w:cs="Arial"/>
          <w:sz w:val="24"/>
          <w:szCs w:val="24"/>
        </w:rPr>
        <w:t>T</w:t>
      </w:r>
      <w:r w:rsidR="00915A2C">
        <w:rPr>
          <w:rFonts w:eastAsiaTheme="minorEastAsia" w:cs="Arial"/>
          <w:sz w:val="24"/>
          <w:szCs w:val="24"/>
        </w:rPr>
        <w:t>he charts below count how many times each tariff</w:t>
      </w:r>
      <w:r w:rsidR="00DD4EA8">
        <w:rPr>
          <w:rFonts w:eastAsiaTheme="minorEastAsia" w:cs="Arial"/>
          <w:sz w:val="24"/>
          <w:szCs w:val="24"/>
        </w:rPr>
        <w:t xml:space="preserve"> in £/kW (rounded to the nearest whole number) occurs across </w:t>
      </w:r>
      <w:r w:rsidR="002475AD">
        <w:rPr>
          <w:rFonts w:eastAsiaTheme="minorEastAsia" w:cs="Arial"/>
          <w:sz w:val="24"/>
          <w:szCs w:val="24"/>
        </w:rPr>
        <w:t xml:space="preserve">all TNUoS </w:t>
      </w:r>
      <w:r w:rsidR="00DD4EA8">
        <w:rPr>
          <w:rFonts w:eastAsiaTheme="minorEastAsia" w:cs="Arial"/>
          <w:sz w:val="24"/>
          <w:szCs w:val="24"/>
        </w:rPr>
        <w:t xml:space="preserve">zones and years from </w:t>
      </w:r>
      <w:r w:rsidR="00757AB3">
        <w:rPr>
          <w:rFonts w:eastAsiaTheme="minorEastAsia" w:cs="Arial"/>
          <w:sz w:val="24"/>
          <w:szCs w:val="24"/>
        </w:rPr>
        <w:t xml:space="preserve">2025-2026 </w:t>
      </w:r>
      <w:r w:rsidR="00DD4EA8">
        <w:rPr>
          <w:rFonts w:eastAsiaTheme="minorEastAsia" w:cs="Arial"/>
          <w:sz w:val="24"/>
          <w:szCs w:val="24"/>
        </w:rPr>
        <w:t xml:space="preserve">to </w:t>
      </w:r>
      <w:r w:rsidR="00757AB3">
        <w:rPr>
          <w:rFonts w:eastAsiaTheme="minorEastAsia" w:cs="Arial"/>
          <w:sz w:val="24"/>
          <w:szCs w:val="24"/>
        </w:rPr>
        <w:t>2029-2030.</w:t>
      </w:r>
    </w:p>
    <w:p w14:paraId="3F812F3C" w14:textId="07E8FA0F" w:rsidR="00734D23" w:rsidRDefault="00734D23" w:rsidP="7EA6D165">
      <w:pPr>
        <w:spacing w:after="0" w:line="240" w:lineRule="auto"/>
        <w:jc w:val="both"/>
        <w:textAlignment w:val="baseline"/>
        <w:rPr>
          <w:rFonts w:cs="Arial"/>
          <w:sz w:val="24"/>
          <w:szCs w:val="24"/>
        </w:rPr>
      </w:pPr>
      <w:r>
        <w:rPr>
          <w:noProof/>
          <w14:ligatures w14:val="none"/>
        </w:rPr>
        <w:drawing>
          <wp:inline distT="0" distB="0" distL="0" distR="0" wp14:anchorId="0FCDC2E8" wp14:editId="63BAED42">
            <wp:extent cx="4572000" cy="2751813"/>
            <wp:effectExtent l="0" t="0" r="0" b="0"/>
            <wp:docPr id="899932333" name="Chart 1">
              <a:extLst xmlns:a="http://schemas.openxmlformats.org/drawingml/2006/main">
                <a:ext uri="{FF2B5EF4-FFF2-40B4-BE49-F238E27FC236}">
                  <a16:creationId xmlns:a16="http://schemas.microsoft.com/office/drawing/2014/main" id="{C74E73C2-0FB5-5CA3-FE70-EC81457834D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0EB0D472" w14:textId="227DEA69" w:rsidR="002A5811" w:rsidRDefault="000D20B8" w:rsidP="00ED4AE8">
      <w:pPr>
        <w:pStyle w:val="Caption"/>
        <w:rPr>
          <w:rFonts w:cs="Arial"/>
          <w:sz w:val="24"/>
          <w:szCs w:val="24"/>
        </w:rPr>
      </w:pPr>
      <w:bookmarkStart w:id="87" w:name="_Toc187142412"/>
      <w:r>
        <w:t xml:space="preserve">Figure </w:t>
      </w:r>
      <w:fldSimple w:instr=" SEQ Figure \* ARABIC ">
        <w:r w:rsidR="003A1323">
          <w:rPr>
            <w:noProof/>
          </w:rPr>
          <w:t>2</w:t>
        </w:r>
      </w:fldSimple>
      <w:r>
        <w:t xml:space="preserve">. </w:t>
      </w:r>
      <w:r w:rsidRPr="006B1FAA">
        <w:t>Density Function of the System Peak Shared Tariff across all TNUoS zones and years from 2025-2026 to 2029-2030. X-axis: £/kW (in real 2025-2026), y-axis: count.</w:t>
      </w:r>
      <w:bookmarkEnd w:id="87"/>
    </w:p>
    <w:p w14:paraId="377FDBA2" w14:textId="44B98B44" w:rsidR="00FF2C71" w:rsidRDefault="00FF2C71" w:rsidP="7EA6D165">
      <w:pPr>
        <w:spacing w:after="0" w:line="240" w:lineRule="auto"/>
        <w:jc w:val="both"/>
        <w:textAlignment w:val="baseline"/>
        <w:rPr>
          <w:rFonts w:cs="Arial"/>
          <w:sz w:val="24"/>
          <w:szCs w:val="24"/>
        </w:rPr>
      </w:pPr>
      <w:r>
        <w:rPr>
          <w:noProof/>
          <w14:ligatures w14:val="none"/>
        </w:rPr>
        <w:drawing>
          <wp:inline distT="0" distB="0" distL="0" distR="0" wp14:anchorId="1D208FFD" wp14:editId="0540A00D">
            <wp:extent cx="4572000" cy="2751813"/>
            <wp:effectExtent l="0" t="0" r="0" b="0"/>
            <wp:docPr id="1029482910" name="Chart 1">
              <a:extLst xmlns:a="http://schemas.openxmlformats.org/drawingml/2006/main">
                <a:ext uri="{FF2B5EF4-FFF2-40B4-BE49-F238E27FC236}">
                  <a16:creationId xmlns:a16="http://schemas.microsoft.com/office/drawing/2014/main" id="{21239F47-FCFE-C215-1B25-C92D9C3A65F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1D9D25FB" w14:textId="4FB3AEF3" w:rsidR="00FF2C71" w:rsidRDefault="000D20B8" w:rsidP="00ED4AE8">
      <w:pPr>
        <w:pStyle w:val="Caption"/>
        <w:rPr>
          <w:rFonts w:cs="Arial"/>
          <w:sz w:val="24"/>
          <w:szCs w:val="24"/>
        </w:rPr>
      </w:pPr>
      <w:bookmarkStart w:id="88" w:name="_Toc187142413"/>
      <w:r>
        <w:t xml:space="preserve">Figure </w:t>
      </w:r>
      <w:fldSimple w:instr=" SEQ Figure \* ARABIC ">
        <w:r w:rsidR="003A1323">
          <w:rPr>
            <w:noProof/>
          </w:rPr>
          <w:t>3</w:t>
        </w:r>
      </w:fldSimple>
      <w:r>
        <w:t xml:space="preserve">. </w:t>
      </w:r>
      <w:r w:rsidRPr="006B1997">
        <w:t>Density Function of the Year Round Shared Tariff across all TNUoS zones and years from 2025-2026 to 2029-2030. X-axis: £/kW (in real 2025-2026), y-axis: count.</w:t>
      </w:r>
      <w:bookmarkEnd w:id="88"/>
    </w:p>
    <w:p w14:paraId="42BAEB35" w14:textId="3FF94FD3" w:rsidR="00FF2C71" w:rsidRDefault="00FF2C71" w:rsidP="7EA6D165">
      <w:pPr>
        <w:spacing w:after="0" w:line="240" w:lineRule="auto"/>
        <w:jc w:val="both"/>
        <w:textAlignment w:val="baseline"/>
        <w:rPr>
          <w:rFonts w:cs="Arial"/>
          <w:sz w:val="24"/>
          <w:szCs w:val="24"/>
        </w:rPr>
      </w:pPr>
      <w:r>
        <w:rPr>
          <w:noProof/>
          <w14:ligatures w14:val="none"/>
        </w:rPr>
        <w:lastRenderedPageBreak/>
        <w:drawing>
          <wp:inline distT="0" distB="0" distL="0" distR="0" wp14:anchorId="5A782EF0" wp14:editId="1A414A51">
            <wp:extent cx="4572000" cy="2751813"/>
            <wp:effectExtent l="0" t="0" r="0" b="0"/>
            <wp:docPr id="1635007575" name="Chart 1">
              <a:extLst xmlns:a="http://schemas.openxmlformats.org/drawingml/2006/main">
                <a:ext uri="{FF2B5EF4-FFF2-40B4-BE49-F238E27FC236}">
                  <a16:creationId xmlns:a16="http://schemas.microsoft.com/office/drawing/2014/main" id="{D333F49C-F4E9-442B-4F1A-D4BEF948150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49CB5EE7" w14:textId="19D25F39" w:rsidR="00B72EB1" w:rsidRDefault="000D20B8" w:rsidP="00ED4AE8">
      <w:pPr>
        <w:pStyle w:val="Caption"/>
        <w:rPr>
          <w:rFonts w:cs="Arial"/>
          <w:sz w:val="24"/>
          <w:szCs w:val="24"/>
        </w:rPr>
      </w:pPr>
      <w:bookmarkStart w:id="89" w:name="_Toc187142414"/>
      <w:r>
        <w:t xml:space="preserve">Figure </w:t>
      </w:r>
      <w:fldSimple w:instr=" SEQ Figure \* ARABIC ">
        <w:r w:rsidR="003A1323">
          <w:rPr>
            <w:noProof/>
          </w:rPr>
          <w:t>4</w:t>
        </w:r>
      </w:fldSimple>
      <w:r>
        <w:t xml:space="preserve">. </w:t>
      </w:r>
      <w:r w:rsidRPr="00A45604">
        <w:t>Density Function of the Year Round Not Shared Tariff across all TNUoS zones and years from 2025-2026 to 2029-2030. X-axis: £/kW (in real 2025-2026), y-axis: count.</w:t>
      </w:r>
      <w:bookmarkEnd w:id="89"/>
    </w:p>
    <w:p w14:paraId="7DC6A606" w14:textId="14A38F09" w:rsidR="000014E8" w:rsidRDefault="000014E8" w:rsidP="7EA6D165">
      <w:pPr>
        <w:spacing w:after="0" w:line="240" w:lineRule="auto"/>
        <w:jc w:val="both"/>
        <w:textAlignment w:val="baseline"/>
        <w:rPr>
          <w:rFonts w:cs="Arial"/>
          <w:sz w:val="24"/>
          <w:szCs w:val="24"/>
        </w:rPr>
      </w:pPr>
      <w:r>
        <w:rPr>
          <w:rFonts w:cs="Arial"/>
          <w:sz w:val="24"/>
          <w:szCs w:val="24"/>
        </w:rPr>
        <w:t xml:space="preserve">It </w:t>
      </w:r>
      <w:r w:rsidR="00FD113E">
        <w:rPr>
          <w:rFonts w:cs="Arial"/>
          <w:sz w:val="24"/>
          <w:szCs w:val="24"/>
        </w:rPr>
        <w:t xml:space="preserve">is </w:t>
      </w:r>
      <w:r>
        <w:rPr>
          <w:rFonts w:cs="Arial"/>
          <w:sz w:val="24"/>
          <w:szCs w:val="24"/>
        </w:rPr>
        <w:t xml:space="preserve">self-evident that </w:t>
      </w:r>
      <w:r w:rsidR="009314CE">
        <w:rPr>
          <w:rFonts w:cs="Arial"/>
          <w:sz w:val="24"/>
          <w:szCs w:val="24"/>
        </w:rPr>
        <w:t xml:space="preserve">the </w:t>
      </w:r>
      <w:r w:rsidR="001F077F" w:rsidRPr="00ED4AE8">
        <w:rPr>
          <w:rFonts w:cs="Arial"/>
          <w:b/>
          <w:bCs/>
          <w:sz w:val="24"/>
          <w:szCs w:val="24"/>
        </w:rPr>
        <w:t>Year Round Shared</w:t>
      </w:r>
      <w:r w:rsidR="00276185">
        <w:rPr>
          <w:rFonts w:cs="Arial"/>
          <w:b/>
          <w:bCs/>
          <w:sz w:val="24"/>
          <w:szCs w:val="24"/>
        </w:rPr>
        <w:t xml:space="preserve"> (“YRS”)</w:t>
      </w:r>
      <w:r w:rsidR="001F077F" w:rsidRPr="00ED4AE8">
        <w:rPr>
          <w:rFonts w:cs="Arial"/>
          <w:b/>
          <w:bCs/>
          <w:sz w:val="24"/>
          <w:szCs w:val="24"/>
        </w:rPr>
        <w:t xml:space="preserve"> and Year Round Not Share</w:t>
      </w:r>
      <w:r w:rsidR="00981605">
        <w:rPr>
          <w:rFonts w:cs="Arial"/>
          <w:b/>
          <w:bCs/>
          <w:sz w:val="24"/>
          <w:szCs w:val="24"/>
        </w:rPr>
        <w:t>d</w:t>
      </w:r>
      <w:r w:rsidR="001F077F" w:rsidRPr="00ED4AE8">
        <w:rPr>
          <w:rFonts w:cs="Arial"/>
          <w:b/>
          <w:bCs/>
          <w:sz w:val="24"/>
          <w:szCs w:val="24"/>
        </w:rPr>
        <w:t xml:space="preserve"> </w:t>
      </w:r>
      <w:r w:rsidR="00276185">
        <w:rPr>
          <w:rFonts w:cs="Arial"/>
          <w:b/>
          <w:bCs/>
          <w:sz w:val="24"/>
          <w:szCs w:val="24"/>
        </w:rPr>
        <w:t xml:space="preserve">(“YRNS”) </w:t>
      </w:r>
      <w:r w:rsidR="001F077F" w:rsidRPr="00ED4AE8">
        <w:rPr>
          <w:rFonts w:cs="Arial"/>
          <w:b/>
          <w:bCs/>
          <w:sz w:val="24"/>
          <w:szCs w:val="24"/>
        </w:rPr>
        <w:t>are not normally distributed</w:t>
      </w:r>
      <w:r w:rsidR="001F077F">
        <w:rPr>
          <w:rFonts w:cs="Arial"/>
          <w:sz w:val="24"/>
          <w:szCs w:val="24"/>
        </w:rPr>
        <w:t>.</w:t>
      </w:r>
    </w:p>
    <w:p w14:paraId="649F04DA" w14:textId="77777777" w:rsidR="00E84CF5" w:rsidRDefault="00E84CF5" w:rsidP="7EA6D165">
      <w:pPr>
        <w:spacing w:after="0" w:line="240" w:lineRule="auto"/>
        <w:jc w:val="both"/>
        <w:textAlignment w:val="baseline"/>
        <w:rPr>
          <w:rFonts w:cs="Arial"/>
          <w:sz w:val="24"/>
          <w:szCs w:val="24"/>
        </w:rPr>
      </w:pPr>
    </w:p>
    <w:p w14:paraId="2540E70D" w14:textId="70864E80" w:rsidR="00EA0CE4" w:rsidRDefault="00EA0CE4" w:rsidP="00EA0CE4">
      <w:pPr>
        <w:pStyle w:val="Heading2"/>
      </w:pPr>
      <w:bookmarkStart w:id="90" w:name="_Toc187142490"/>
      <w:r>
        <w:t>Original Proposal – Issue – Implication</w:t>
      </w:r>
      <w:r w:rsidR="007F28EB">
        <w:t>s</w:t>
      </w:r>
      <w:bookmarkEnd w:id="90"/>
    </w:p>
    <w:p w14:paraId="6F82ACF9" w14:textId="0A02E0B4" w:rsidR="00C707FF" w:rsidRDefault="00B93479" w:rsidP="00C707FF">
      <w:pPr>
        <w:spacing w:after="0" w:line="240" w:lineRule="auto"/>
        <w:jc w:val="both"/>
        <w:textAlignment w:val="baseline"/>
        <w:rPr>
          <w:rFonts w:eastAsiaTheme="minorEastAsia" w:cs="Arial"/>
          <w:sz w:val="24"/>
          <w:szCs w:val="24"/>
        </w:rPr>
      </w:pPr>
      <w:r>
        <w:rPr>
          <w:rFonts w:cs="Arial"/>
          <w:sz w:val="24"/>
          <w:szCs w:val="24"/>
        </w:rPr>
        <w:t xml:space="preserve">As a result of the </w:t>
      </w:r>
      <w:r w:rsidR="001E4AC1">
        <w:rPr>
          <w:rFonts w:cs="Arial"/>
          <w:sz w:val="24"/>
          <w:szCs w:val="24"/>
        </w:rPr>
        <w:t xml:space="preserve">inappropriateness of the mean </w:t>
      </w:r>
      <m:oMath>
        <m:r>
          <w:rPr>
            <w:rFonts w:ascii="Cambria Math" w:hAnsi="Cambria Math" w:cs="Arial"/>
            <w:sz w:val="24"/>
            <w:szCs w:val="24"/>
          </w:rPr>
          <m:t>±</m:t>
        </m:r>
      </m:oMath>
      <w:r w:rsidR="001E4AC1">
        <w:rPr>
          <w:rFonts w:cs="Arial"/>
          <w:sz w:val="24"/>
          <w:szCs w:val="24"/>
        </w:rPr>
        <w:t xml:space="preserve"> 2 standard deviations to set </w:t>
      </w:r>
      <w:r w:rsidR="00ED5C9B">
        <w:rPr>
          <w:rFonts w:cs="Arial"/>
          <w:sz w:val="24"/>
          <w:szCs w:val="24"/>
        </w:rPr>
        <w:t xml:space="preserve">the </w:t>
      </w:r>
      <w:r w:rsidR="001E4AC1">
        <w:rPr>
          <w:rFonts w:cs="Arial"/>
          <w:sz w:val="24"/>
          <w:szCs w:val="24"/>
        </w:rPr>
        <w:t xml:space="preserve">cap and floor for each of the individual Tariffs, </w:t>
      </w:r>
      <w:r w:rsidR="00007C75">
        <w:rPr>
          <w:rFonts w:cs="Arial"/>
          <w:sz w:val="24"/>
          <w:szCs w:val="24"/>
        </w:rPr>
        <w:t xml:space="preserve">in the Original Proposal </w:t>
      </w:r>
      <w:r w:rsidR="00007C75" w:rsidRPr="000A76F7">
        <w:rPr>
          <w:rFonts w:cs="Arial"/>
          <w:b/>
          <w:bCs/>
          <w:sz w:val="24"/>
          <w:szCs w:val="24"/>
        </w:rPr>
        <w:t xml:space="preserve">the floors </w:t>
      </w:r>
      <w:r w:rsidR="0018133B" w:rsidRPr="000A76F7">
        <w:rPr>
          <w:rFonts w:cs="Arial"/>
          <w:b/>
          <w:bCs/>
          <w:sz w:val="24"/>
          <w:szCs w:val="24"/>
        </w:rPr>
        <w:t xml:space="preserve">are calculated to be below </w:t>
      </w:r>
      <w:r w:rsidR="00C707FF" w:rsidRPr="000A76F7">
        <w:rPr>
          <w:rFonts w:cs="Arial"/>
          <w:b/>
          <w:bCs/>
          <w:sz w:val="24"/>
          <w:szCs w:val="24"/>
        </w:rPr>
        <w:t>the lowest projected YRS and YRNS tariffs</w:t>
      </w:r>
      <w:r w:rsidR="00C707FF">
        <w:rPr>
          <w:rFonts w:cs="Arial"/>
          <w:sz w:val="24"/>
          <w:szCs w:val="24"/>
        </w:rPr>
        <w:t xml:space="preserve">. This is because the </w:t>
      </w:r>
      <m:oMath>
        <m:r>
          <w:rPr>
            <w:rFonts w:ascii="Cambria Math" w:hAnsi="Cambria Math" w:cs="Arial"/>
            <w:sz w:val="24"/>
            <w:szCs w:val="24"/>
          </w:rPr>
          <m:t>μ±2σ</m:t>
        </m:r>
      </m:oMath>
      <w:r w:rsidR="00C707FF">
        <w:rPr>
          <w:rFonts w:eastAsiaTheme="minorEastAsia" w:cs="Arial"/>
          <w:sz w:val="24"/>
          <w:szCs w:val="24"/>
        </w:rPr>
        <w:t xml:space="preserve"> fails to capture 95% of the data, with </w:t>
      </w:r>
      <m:oMath>
        <m:r>
          <w:rPr>
            <w:rFonts w:ascii="Cambria Math" w:hAnsi="Cambria Math" w:cs="Arial"/>
            <w:sz w:val="24"/>
            <w:szCs w:val="24"/>
          </w:rPr>
          <m:t>μ-2σ</m:t>
        </m:r>
      </m:oMath>
      <w:r w:rsidR="00C707FF">
        <w:rPr>
          <w:rFonts w:eastAsiaTheme="minorEastAsia" w:cs="Arial"/>
          <w:sz w:val="24"/>
          <w:szCs w:val="24"/>
        </w:rPr>
        <w:t xml:space="preserve"> (“SD Floor”) falling outside of the data range for the YRS and YRNS tariffs, as shown in figures 5 &amp; 6.</w:t>
      </w:r>
    </w:p>
    <w:p w14:paraId="0332CE63" w14:textId="77777777" w:rsidR="00C707FF" w:rsidRDefault="00C707FF" w:rsidP="00C707FF">
      <w:pPr>
        <w:spacing w:after="0" w:line="240" w:lineRule="auto"/>
        <w:jc w:val="both"/>
        <w:textAlignment w:val="baseline"/>
        <w:rPr>
          <w:rFonts w:eastAsiaTheme="minorEastAsia" w:cs="Arial"/>
          <w:sz w:val="24"/>
          <w:szCs w:val="24"/>
        </w:rPr>
      </w:pPr>
    </w:p>
    <w:p w14:paraId="4F245E3E" w14:textId="77777777" w:rsidR="00C707FF" w:rsidRDefault="00C707FF" w:rsidP="00C707FF">
      <w:pPr>
        <w:spacing w:after="0" w:line="240" w:lineRule="auto"/>
        <w:jc w:val="both"/>
        <w:textAlignment w:val="baseline"/>
        <w:rPr>
          <w:rFonts w:cs="Arial"/>
          <w:sz w:val="24"/>
          <w:szCs w:val="24"/>
        </w:rPr>
      </w:pPr>
      <w:r>
        <w:rPr>
          <w:noProof/>
          <w14:ligatures w14:val="none"/>
        </w:rPr>
        <w:drawing>
          <wp:inline distT="0" distB="0" distL="0" distR="0" wp14:anchorId="048A2E0F" wp14:editId="44159F09">
            <wp:extent cx="6559550" cy="2902528"/>
            <wp:effectExtent l="0" t="0" r="0" b="0"/>
            <wp:docPr id="833125005" name="Chart 1">
              <a:extLst xmlns:a="http://schemas.openxmlformats.org/drawingml/2006/main">
                <a:ext uri="{FF2B5EF4-FFF2-40B4-BE49-F238E27FC236}">
                  <a16:creationId xmlns:a16="http://schemas.microsoft.com/office/drawing/2014/main" id="{4E8ECE26-A447-C70F-C134-1EA51152888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59C26259" w14:textId="7FF53167" w:rsidR="00C707FF" w:rsidRDefault="000D20B8" w:rsidP="00ED4AE8">
      <w:pPr>
        <w:pStyle w:val="Caption"/>
        <w:rPr>
          <w:rFonts w:cs="Arial"/>
          <w:sz w:val="24"/>
          <w:szCs w:val="24"/>
        </w:rPr>
      </w:pPr>
      <w:bookmarkStart w:id="91" w:name="_Toc187142415"/>
      <w:r>
        <w:t xml:space="preserve">Figure </w:t>
      </w:r>
      <w:fldSimple w:instr=" SEQ Figure \* ARABIC ">
        <w:r w:rsidR="003A1323">
          <w:rPr>
            <w:noProof/>
          </w:rPr>
          <w:t>5</w:t>
        </w:r>
      </w:fldSimple>
      <w:r>
        <w:t xml:space="preserve">. </w:t>
      </w:r>
      <w:r w:rsidRPr="009C3398">
        <w:t>Year Round Shared Tariff for the 5-year projection across zones (on the x-axis) and years (between lines). SD Floor falls outside of the range of the data.</w:t>
      </w:r>
      <w:bookmarkEnd w:id="91"/>
    </w:p>
    <w:p w14:paraId="1143D5DD" w14:textId="77777777" w:rsidR="00C707FF" w:rsidRDefault="00C707FF" w:rsidP="00C707FF">
      <w:pPr>
        <w:spacing w:after="0" w:line="240" w:lineRule="auto"/>
        <w:jc w:val="both"/>
        <w:textAlignment w:val="baseline"/>
        <w:rPr>
          <w:rFonts w:cs="Arial"/>
          <w:sz w:val="24"/>
          <w:szCs w:val="24"/>
        </w:rPr>
      </w:pPr>
      <w:r>
        <w:rPr>
          <w:noProof/>
          <w14:ligatures w14:val="none"/>
        </w:rPr>
        <w:lastRenderedPageBreak/>
        <w:drawing>
          <wp:inline distT="0" distB="0" distL="0" distR="0" wp14:anchorId="0C82EED8" wp14:editId="16118E64">
            <wp:extent cx="6188710" cy="2632364"/>
            <wp:effectExtent l="0" t="0" r="2540" b="0"/>
            <wp:docPr id="126263172" name="Chart 1">
              <a:extLst xmlns:a="http://schemas.openxmlformats.org/drawingml/2006/main">
                <a:ext uri="{FF2B5EF4-FFF2-40B4-BE49-F238E27FC236}">
                  <a16:creationId xmlns:a16="http://schemas.microsoft.com/office/drawing/2014/main" id="{4E8ECE26-A447-C70F-C134-1EA51152888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2454176B" w14:textId="37AACC19" w:rsidR="00A270F4" w:rsidRDefault="000D20B8" w:rsidP="000D20B8">
      <w:pPr>
        <w:pStyle w:val="Caption"/>
      </w:pPr>
      <w:bookmarkStart w:id="92" w:name="_Toc187142416"/>
      <w:r>
        <w:t xml:space="preserve">Figure </w:t>
      </w:r>
      <w:fldSimple w:instr=" SEQ Figure \* ARABIC ">
        <w:r w:rsidR="003A1323">
          <w:rPr>
            <w:noProof/>
          </w:rPr>
          <w:t>6</w:t>
        </w:r>
      </w:fldSimple>
      <w:r>
        <w:t xml:space="preserve">. </w:t>
      </w:r>
      <w:r w:rsidRPr="00F87A13">
        <w:t>Year Round NOT Shared Tariff for the 5-year projection across zones (on the x-axis) and years (between lines). SD Floor falls outside of the range of the data.</w:t>
      </w:r>
      <w:bookmarkEnd w:id="92"/>
    </w:p>
    <w:p w14:paraId="21CA6B2F" w14:textId="0274C1F4" w:rsidR="00AC792D" w:rsidRDefault="00AC792D" w:rsidP="00DF24F8">
      <w:pPr>
        <w:pStyle w:val="BodyText"/>
        <w:rPr>
          <w:rFonts w:cs="Arial"/>
          <w:sz w:val="24"/>
          <w:szCs w:val="24"/>
        </w:rPr>
      </w:pPr>
      <w:r w:rsidRPr="00ED4AE8">
        <w:rPr>
          <w:sz w:val="24"/>
          <w:szCs w:val="24"/>
        </w:rPr>
        <w:t xml:space="preserve">This further </w:t>
      </w:r>
      <w:r w:rsidR="000562DE">
        <w:rPr>
          <w:sz w:val="24"/>
          <w:szCs w:val="24"/>
        </w:rPr>
        <w:t xml:space="preserve">proves </w:t>
      </w:r>
      <w:r w:rsidR="00C33F10">
        <w:rPr>
          <w:sz w:val="24"/>
          <w:szCs w:val="24"/>
        </w:rPr>
        <w:t xml:space="preserve">that </w:t>
      </w:r>
      <w:r w:rsidRPr="00ED4AE8">
        <w:rPr>
          <w:sz w:val="24"/>
          <w:szCs w:val="24"/>
        </w:rPr>
        <w:t xml:space="preserve">using mean </w:t>
      </w:r>
      <m:oMath>
        <m:r>
          <w:rPr>
            <w:rFonts w:ascii="Cambria Math" w:hAnsi="Cambria Math"/>
            <w:sz w:val="24"/>
            <w:szCs w:val="24"/>
          </w:rPr>
          <m:t>±</m:t>
        </m:r>
      </m:oMath>
      <w:r w:rsidRPr="00ED4AE8">
        <w:rPr>
          <w:sz w:val="24"/>
          <w:szCs w:val="24"/>
        </w:rPr>
        <w:t xml:space="preserve"> 2 standard deviations </w:t>
      </w:r>
      <w:proofErr w:type="gramStart"/>
      <w:r w:rsidRPr="00ED4AE8">
        <w:rPr>
          <w:sz w:val="24"/>
          <w:szCs w:val="24"/>
        </w:rPr>
        <w:t>is</w:t>
      </w:r>
      <w:proofErr w:type="gramEnd"/>
      <w:r w:rsidRPr="00ED4AE8">
        <w:rPr>
          <w:sz w:val="24"/>
          <w:szCs w:val="24"/>
        </w:rPr>
        <w:t xml:space="preserve"> inappropriate to set cap &amp; floors</w:t>
      </w:r>
      <w:r w:rsidR="00DF24F8">
        <w:rPr>
          <w:sz w:val="24"/>
          <w:szCs w:val="24"/>
        </w:rPr>
        <w:t xml:space="preserve">. </w:t>
      </w:r>
      <w:r w:rsidR="00DF24F8">
        <w:rPr>
          <w:rFonts w:cs="Arial"/>
          <w:sz w:val="24"/>
          <w:szCs w:val="24"/>
        </w:rPr>
        <w:t xml:space="preserve">As a result, </w:t>
      </w:r>
      <w:r w:rsidR="00DF24F8" w:rsidRPr="00ED4AE8">
        <w:rPr>
          <w:rFonts w:cs="Arial"/>
          <w:b/>
          <w:bCs/>
          <w:sz w:val="24"/>
          <w:szCs w:val="24"/>
        </w:rPr>
        <w:t xml:space="preserve">the </w:t>
      </w:r>
      <w:r w:rsidR="00636683" w:rsidRPr="00ED4AE8">
        <w:rPr>
          <w:rFonts w:cs="Arial"/>
          <w:b/>
          <w:bCs/>
          <w:sz w:val="24"/>
          <w:szCs w:val="24"/>
        </w:rPr>
        <w:t xml:space="preserve">Original Proposal fails to deliver </w:t>
      </w:r>
      <w:r w:rsidR="00807FA6" w:rsidRPr="00ED4AE8">
        <w:rPr>
          <w:rFonts w:cs="Arial"/>
          <w:b/>
          <w:bCs/>
          <w:sz w:val="24"/>
          <w:szCs w:val="24"/>
        </w:rPr>
        <w:t>on the Ofgem Open Letter</w:t>
      </w:r>
      <w:r w:rsidR="00807FA6">
        <w:rPr>
          <w:rFonts w:cs="Arial"/>
          <w:sz w:val="24"/>
          <w:szCs w:val="24"/>
        </w:rPr>
        <w:t xml:space="preserve">, </w:t>
      </w:r>
      <w:r w:rsidR="00332098">
        <w:rPr>
          <w:rFonts w:cs="Arial"/>
          <w:sz w:val="24"/>
          <w:szCs w:val="24"/>
        </w:rPr>
        <w:t xml:space="preserve">which recommended the introduction of a “lower limit” to TNUoS tariffs, as well as a cap </w:t>
      </w:r>
      <w:sdt>
        <w:sdtPr>
          <w:rPr>
            <w:rFonts w:cs="Arial"/>
            <w:sz w:val="24"/>
            <w:szCs w:val="24"/>
          </w:rPr>
          <w:id w:val="-1455171306"/>
          <w:citation/>
        </w:sdtPr>
        <w:sdtEndPr/>
        <w:sdtContent>
          <w:r w:rsidR="00C577DB">
            <w:rPr>
              <w:rFonts w:cs="Arial"/>
              <w:sz w:val="24"/>
              <w:szCs w:val="24"/>
            </w:rPr>
            <w:fldChar w:fldCharType="begin"/>
          </w:r>
          <w:r w:rsidR="00C577DB">
            <w:rPr>
              <w:rFonts w:cs="Arial"/>
              <w:sz w:val="24"/>
              <w:szCs w:val="24"/>
            </w:rPr>
            <w:instrText xml:space="preserve"> CITATION Mil24 \l 2057 </w:instrText>
          </w:r>
          <w:r w:rsidR="00C577DB">
            <w:rPr>
              <w:rFonts w:cs="Arial"/>
              <w:sz w:val="24"/>
              <w:szCs w:val="24"/>
            </w:rPr>
            <w:fldChar w:fldCharType="separate"/>
          </w:r>
          <w:r w:rsidR="00C577DB" w:rsidRPr="00ED4AE8">
            <w:rPr>
              <w:rFonts w:cs="Arial"/>
              <w:noProof/>
              <w:sz w:val="24"/>
              <w:szCs w:val="24"/>
            </w:rPr>
            <w:t>(Mills, 2024)</w:t>
          </w:r>
          <w:r w:rsidR="00C577DB">
            <w:rPr>
              <w:rFonts w:cs="Arial"/>
              <w:sz w:val="24"/>
              <w:szCs w:val="24"/>
            </w:rPr>
            <w:fldChar w:fldCharType="end"/>
          </w:r>
        </w:sdtContent>
      </w:sdt>
      <w:r w:rsidR="00C577DB">
        <w:rPr>
          <w:rFonts w:cs="Arial"/>
          <w:sz w:val="24"/>
          <w:szCs w:val="24"/>
        </w:rPr>
        <w:t xml:space="preserve">. </w:t>
      </w:r>
    </w:p>
    <w:p w14:paraId="65494123" w14:textId="57376E2A" w:rsidR="00B93479" w:rsidRDefault="00B93479" w:rsidP="00B93479">
      <w:pPr>
        <w:spacing w:after="0" w:line="240" w:lineRule="auto"/>
        <w:jc w:val="both"/>
        <w:textAlignment w:val="baseline"/>
        <w:rPr>
          <w:rFonts w:cs="Arial"/>
          <w:sz w:val="24"/>
          <w:szCs w:val="24"/>
        </w:rPr>
      </w:pPr>
    </w:p>
    <w:p w14:paraId="270B0F92" w14:textId="5D747DBF" w:rsidR="0070330D" w:rsidRDefault="0070330D" w:rsidP="0070330D">
      <w:pPr>
        <w:pStyle w:val="Heading2"/>
      </w:pPr>
      <w:bookmarkStart w:id="93" w:name="_Toc187142491"/>
      <w:r>
        <w:t>Alternative Proposal</w:t>
      </w:r>
      <w:r w:rsidR="00B051F4">
        <w:t xml:space="preserve"> – Calculation</w:t>
      </w:r>
      <w:bookmarkEnd w:id="93"/>
      <w:r w:rsidR="00B051F4">
        <w:t xml:space="preserve"> </w:t>
      </w:r>
    </w:p>
    <w:p w14:paraId="4BEF103D" w14:textId="7062D49C" w:rsidR="00C33F10" w:rsidRDefault="00C33F10" w:rsidP="7EA6D165">
      <w:pPr>
        <w:spacing w:after="0" w:line="240" w:lineRule="auto"/>
        <w:jc w:val="both"/>
        <w:textAlignment w:val="baseline"/>
        <w:rPr>
          <w:rFonts w:cs="Arial"/>
          <w:sz w:val="24"/>
          <w:szCs w:val="24"/>
        </w:rPr>
      </w:pPr>
      <w:r>
        <w:rPr>
          <w:rFonts w:cs="Arial"/>
          <w:sz w:val="24"/>
          <w:szCs w:val="24"/>
        </w:rPr>
        <w:t xml:space="preserve">Deciles are </w:t>
      </w:r>
      <w:r w:rsidR="00176252">
        <w:rPr>
          <w:rFonts w:cs="Arial"/>
          <w:sz w:val="24"/>
          <w:szCs w:val="24"/>
        </w:rPr>
        <w:t xml:space="preserve">recommended to measure </w:t>
      </w:r>
      <w:r w:rsidR="003B7038">
        <w:rPr>
          <w:rFonts w:cs="Arial"/>
          <w:sz w:val="24"/>
          <w:szCs w:val="24"/>
        </w:rPr>
        <w:t>variation</w:t>
      </w:r>
      <w:r w:rsidR="00176252">
        <w:rPr>
          <w:rFonts w:cs="Arial"/>
          <w:sz w:val="24"/>
          <w:szCs w:val="24"/>
        </w:rPr>
        <w:t xml:space="preserve"> in </w:t>
      </w:r>
      <w:r w:rsidR="00711737">
        <w:rPr>
          <w:rFonts w:cs="Arial"/>
          <w:sz w:val="24"/>
          <w:szCs w:val="24"/>
        </w:rPr>
        <w:t>non-normal distributions with skews and outliers</w:t>
      </w:r>
      <w:r w:rsidR="00333F27">
        <w:rPr>
          <w:rFonts w:cs="Arial"/>
          <w:sz w:val="24"/>
          <w:szCs w:val="24"/>
        </w:rPr>
        <w:t xml:space="preserve"> </w:t>
      </w:r>
      <w:sdt>
        <w:sdtPr>
          <w:rPr>
            <w:rFonts w:cs="Arial"/>
            <w:sz w:val="24"/>
            <w:szCs w:val="24"/>
          </w:rPr>
          <w:id w:val="-7447249"/>
          <w:citation/>
        </w:sdtPr>
        <w:sdtEndPr/>
        <w:sdtContent>
          <w:r w:rsidR="00333F27">
            <w:rPr>
              <w:rFonts w:cs="Arial"/>
              <w:sz w:val="24"/>
              <w:szCs w:val="24"/>
            </w:rPr>
            <w:fldChar w:fldCharType="begin"/>
          </w:r>
          <w:r w:rsidR="00333F27">
            <w:rPr>
              <w:rFonts w:cs="Arial"/>
              <w:sz w:val="24"/>
              <w:szCs w:val="24"/>
            </w:rPr>
            <w:instrText xml:space="preserve"> CITATION New13 \l 2057 </w:instrText>
          </w:r>
          <w:r w:rsidR="00333F27">
            <w:rPr>
              <w:rFonts w:cs="Arial"/>
              <w:sz w:val="24"/>
              <w:szCs w:val="24"/>
            </w:rPr>
            <w:fldChar w:fldCharType="separate"/>
          </w:r>
          <w:r w:rsidR="00333F27" w:rsidRPr="00ED4AE8">
            <w:rPr>
              <w:rFonts w:cs="Arial"/>
              <w:noProof/>
              <w:sz w:val="24"/>
              <w:szCs w:val="24"/>
            </w:rPr>
            <w:t>(Newbold, et al., 2013)</w:t>
          </w:r>
          <w:r w:rsidR="00333F27">
            <w:rPr>
              <w:rFonts w:cs="Arial"/>
              <w:sz w:val="24"/>
              <w:szCs w:val="24"/>
            </w:rPr>
            <w:fldChar w:fldCharType="end"/>
          </w:r>
        </w:sdtContent>
      </w:sdt>
      <w:r w:rsidR="00333F27">
        <w:rPr>
          <w:rFonts w:cs="Arial"/>
          <w:sz w:val="24"/>
          <w:szCs w:val="24"/>
        </w:rPr>
        <w:t xml:space="preserve">, </w:t>
      </w:r>
      <w:sdt>
        <w:sdtPr>
          <w:rPr>
            <w:rFonts w:cs="Arial"/>
            <w:sz w:val="24"/>
            <w:szCs w:val="24"/>
          </w:rPr>
          <w:id w:val="-1863187845"/>
          <w:citation/>
        </w:sdtPr>
        <w:sdtEndPr/>
        <w:sdtContent>
          <w:r w:rsidR="00333F27">
            <w:rPr>
              <w:rFonts w:cs="Arial"/>
              <w:sz w:val="24"/>
              <w:szCs w:val="24"/>
            </w:rPr>
            <w:fldChar w:fldCharType="begin"/>
          </w:r>
          <w:r w:rsidR="00333F27">
            <w:rPr>
              <w:rFonts w:cs="Arial"/>
              <w:sz w:val="24"/>
              <w:szCs w:val="24"/>
            </w:rPr>
            <w:instrText xml:space="preserve"> CITATION Cas02 \l 2057 </w:instrText>
          </w:r>
          <w:r w:rsidR="00333F27">
            <w:rPr>
              <w:rFonts w:cs="Arial"/>
              <w:sz w:val="24"/>
              <w:szCs w:val="24"/>
            </w:rPr>
            <w:fldChar w:fldCharType="separate"/>
          </w:r>
          <w:r w:rsidR="00333F27" w:rsidRPr="00ED4AE8">
            <w:rPr>
              <w:rFonts w:cs="Arial"/>
              <w:noProof/>
              <w:sz w:val="24"/>
              <w:szCs w:val="24"/>
            </w:rPr>
            <w:t>(Casella &amp; Berger, 2002)</w:t>
          </w:r>
          <w:r w:rsidR="00333F27">
            <w:rPr>
              <w:rFonts w:cs="Arial"/>
              <w:sz w:val="24"/>
              <w:szCs w:val="24"/>
            </w:rPr>
            <w:fldChar w:fldCharType="end"/>
          </w:r>
        </w:sdtContent>
      </w:sdt>
      <w:r w:rsidR="00333F27">
        <w:rPr>
          <w:rFonts w:cs="Arial"/>
          <w:sz w:val="24"/>
          <w:szCs w:val="24"/>
        </w:rPr>
        <w:t>.</w:t>
      </w:r>
      <w:r w:rsidR="00711737">
        <w:rPr>
          <w:rFonts w:cs="Arial"/>
          <w:sz w:val="24"/>
          <w:szCs w:val="24"/>
        </w:rPr>
        <w:t xml:space="preserve"> </w:t>
      </w:r>
      <w:r w:rsidR="00A323AD">
        <w:rPr>
          <w:rFonts w:cs="Arial"/>
          <w:sz w:val="24"/>
          <w:szCs w:val="24"/>
        </w:rPr>
        <w:t xml:space="preserve">Outliers are data points that are unusually low or high relative to the remainder of the data set, such as the lowest and highest points </w:t>
      </w:r>
      <w:r w:rsidR="00CA47C8">
        <w:rPr>
          <w:rFonts w:cs="Arial"/>
          <w:sz w:val="24"/>
          <w:szCs w:val="24"/>
        </w:rPr>
        <w:t>for</w:t>
      </w:r>
      <w:r w:rsidR="00A323AD">
        <w:rPr>
          <w:rFonts w:cs="Arial"/>
          <w:sz w:val="24"/>
          <w:szCs w:val="24"/>
        </w:rPr>
        <w:t xml:space="preserve"> the YRS Tariff on the x-axis in Figure 3. </w:t>
      </w:r>
      <w:r w:rsidR="00711737">
        <w:rPr>
          <w:rFonts w:cs="Arial"/>
          <w:sz w:val="24"/>
          <w:szCs w:val="24"/>
        </w:rPr>
        <w:t xml:space="preserve">Skewed distributions are those where data is clustered on one side, such as YRNS Tariff in Figure 4. </w:t>
      </w:r>
    </w:p>
    <w:p w14:paraId="7111C94B" w14:textId="77777777" w:rsidR="00FE1C8E" w:rsidRDefault="00FE1C8E" w:rsidP="7EA6D165">
      <w:pPr>
        <w:spacing w:after="0" w:line="240" w:lineRule="auto"/>
        <w:jc w:val="both"/>
        <w:textAlignment w:val="baseline"/>
        <w:rPr>
          <w:rFonts w:cs="Arial"/>
          <w:sz w:val="24"/>
          <w:szCs w:val="24"/>
        </w:rPr>
      </w:pPr>
    </w:p>
    <w:p w14:paraId="393F625E" w14:textId="0AF40FF9" w:rsidR="00E04147" w:rsidRDefault="00FE1C8E" w:rsidP="65BB5800">
      <w:pPr>
        <w:spacing w:after="0" w:line="240" w:lineRule="auto"/>
        <w:jc w:val="both"/>
        <w:textAlignment w:val="baseline"/>
        <w:rPr>
          <w:rFonts w:cs="Arial"/>
          <w:sz w:val="24"/>
          <w:szCs w:val="24"/>
        </w:rPr>
      </w:pPr>
      <w:r w:rsidRPr="0084153D">
        <w:rPr>
          <w:rFonts w:cs="Arial"/>
          <w:b/>
          <w:bCs/>
          <w:sz w:val="24"/>
          <w:szCs w:val="24"/>
        </w:rPr>
        <w:t>Given the nature of the YRS and YRNS distributions, t</w:t>
      </w:r>
      <w:r w:rsidR="00E04147" w:rsidRPr="0084153D">
        <w:rPr>
          <w:rFonts w:cs="Arial"/>
          <w:b/>
          <w:bCs/>
          <w:sz w:val="24"/>
          <w:szCs w:val="24"/>
        </w:rPr>
        <w:t xml:space="preserve">his </w:t>
      </w:r>
      <w:r w:rsidR="006542AC" w:rsidRPr="0084153D">
        <w:rPr>
          <w:rFonts w:cs="Arial"/>
          <w:b/>
          <w:bCs/>
          <w:sz w:val="24"/>
          <w:szCs w:val="24"/>
        </w:rPr>
        <w:t xml:space="preserve">Alternative Proposal </w:t>
      </w:r>
      <w:r w:rsidRPr="0084153D">
        <w:rPr>
          <w:rFonts w:cs="Arial"/>
          <w:b/>
          <w:bCs/>
          <w:sz w:val="24"/>
          <w:szCs w:val="24"/>
        </w:rPr>
        <w:t xml:space="preserve">argues that deciles are a </w:t>
      </w:r>
      <w:r w:rsidR="0084153D" w:rsidRPr="0084153D">
        <w:rPr>
          <w:rFonts w:cs="Arial"/>
          <w:b/>
          <w:bCs/>
          <w:sz w:val="24"/>
          <w:szCs w:val="24"/>
        </w:rPr>
        <w:t>more appropriate</w:t>
      </w:r>
      <w:r w:rsidRPr="0084153D">
        <w:rPr>
          <w:rFonts w:cs="Arial"/>
          <w:b/>
          <w:bCs/>
          <w:sz w:val="24"/>
          <w:szCs w:val="24"/>
        </w:rPr>
        <w:t xml:space="preserve"> way to capture </w:t>
      </w:r>
      <w:r w:rsidR="003B7038">
        <w:rPr>
          <w:rFonts w:cs="Arial"/>
          <w:b/>
          <w:bCs/>
          <w:sz w:val="24"/>
          <w:szCs w:val="24"/>
        </w:rPr>
        <w:t>variation</w:t>
      </w:r>
      <w:r w:rsidRPr="0084153D">
        <w:rPr>
          <w:rFonts w:cs="Arial"/>
          <w:b/>
          <w:bCs/>
          <w:sz w:val="24"/>
          <w:szCs w:val="24"/>
        </w:rPr>
        <w:t xml:space="preserve"> within the Tariffs</w:t>
      </w:r>
      <w:r>
        <w:rPr>
          <w:rFonts w:cs="Arial"/>
          <w:sz w:val="24"/>
          <w:szCs w:val="24"/>
        </w:rPr>
        <w:t xml:space="preserve"> and, therefore, </w:t>
      </w:r>
      <w:r w:rsidR="00E04147">
        <w:rPr>
          <w:rFonts w:cs="Arial"/>
          <w:sz w:val="24"/>
          <w:szCs w:val="24"/>
        </w:rPr>
        <w:t xml:space="preserve">proposes for </w:t>
      </w:r>
      <w:r w:rsidR="006542AC" w:rsidRPr="65BB5800">
        <w:rPr>
          <w:rFonts w:cs="Arial"/>
          <w:sz w:val="24"/>
          <w:szCs w:val="24"/>
        </w:rPr>
        <w:t xml:space="preserve">each of the individual </w:t>
      </w:r>
      <w:r w:rsidR="00EC20ED">
        <w:rPr>
          <w:rFonts w:cs="Arial"/>
          <w:sz w:val="24"/>
          <w:szCs w:val="24"/>
        </w:rPr>
        <w:t>TNUoS Tariff</w:t>
      </w:r>
      <w:r w:rsidR="00E04147">
        <w:rPr>
          <w:rFonts w:cs="Arial"/>
          <w:sz w:val="24"/>
          <w:szCs w:val="24"/>
        </w:rPr>
        <w:t>, to set:</w:t>
      </w:r>
    </w:p>
    <w:p w14:paraId="11244E32" w14:textId="253915C1" w:rsidR="00E04147" w:rsidRDefault="00E04147" w:rsidP="00E04147">
      <w:pPr>
        <w:pStyle w:val="ListParagraph"/>
        <w:numPr>
          <w:ilvl w:val="0"/>
          <w:numId w:val="44"/>
        </w:numPr>
        <w:spacing w:after="0" w:line="240" w:lineRule="auto"/>
        <w:jc w:val="both"/>
        <w:textAlignment w:val="baseline"/>
        <w:rPr>
          <w:rFonts w:cs="Arial"/>
          <w:sz w:val="24"/>
          <w:szCs w:val="24"/>
        </w:rPr>
      </w:pPr>
      <w:r w:rsidRPr="0084153D">
        <w:rPr>
          <w:rFonts w:cs="Arial"/>
          <w:b/>
          <w:bCs/>
          <w:sz w:val="24"/>
          <w:szCs w:val="24"/>
        </w:rPr>
        <w:t xml:space="preserve">A floor </w:t>
      </w:r>
      <w:r w:rsidR="00B06333" w:rsidRPr="0084153D">
        <w:rPr>
          <w:rFonts w:cs="Arial"/>
          <w:b/>
          <w:bCs/>
          <w:sz w:val="24"/>
          <w:szCs w:val="24"/>
        </w:rPr>
        <w:t xml:space="preserve">for the 2025-2026 year </w:t>
      </w:r>
      <w:r w:rsidR="00F57AC9" w:rsidRPr="0084153D">
        <w:rPr>
          <w:rFonts w:cs="Arial"/>
          <w:b/>
          <w:bCs/>
          <w:sz w:val="24"/>
          <w:szCs w:val="24"/>
        </w:rPr>
        <w:t>calculated as the 1</w:t>
      </w:r>
      <w:r w:rsidR="00F57AC9" w:rsidRPr="0084153D">
        <w:rPr>
          <w:rFonts w:cs="Arial"/>
          <w:b/>
          <w:bCs/>
          <w:sz w:val="24"/>
          <w:szCs w:val="24"/>
          <w:vertAlign w:val="superscript"/>
        </w:rPr>
        <w:t>st</w:t>
      </w:r>
      <w:r w:rsidR="00F57AC9" w:rsidRPr="0084153D">
        <w:rPr>
          <w:rFonts w:cs="Arial"/>
          <w:b/>
          <w:bCs/>
          <w:sz w:val="24"/>
          <w:szCs w:val="24"/>
        </w:rPr>
        <w:t xml:space="preserve"> decile of the </w:t>
      </w:r>
      <w:r w:rsidR="00005C89" w:rsidRPr="0084153D">
        <w:rPr>
          <w:rFonts w:cs="Arial"/>
          <w:b/>
          <w:bCs/>
          <w:sz w:val="24"/>
          <w:szCs w:val="24"/>
        </w:rPr>
        <w:t>2024 5-year projections</w:t>
      </w:r>
      <w:r>
        <w:rPr>
          <w:rFonts w:cs="Arial"/>
          <w:sz w:val="24"/>
          <w:szCs w:val="24"/>
        </w:rPr>
        <w:t>; and</w:t>
      </w:r>
    </w:p>
    <w:p w14:paraId="221C43A1" w14:textId="61AC243C" w:rsidR="00013C5C" w:rsidRDefault="00E04147" w:rsidP="00E04147">
      <w:pPr>
        <w:pStyle w:val="ListParagraph"/>
        <w:numPr>
          <w:ilvl w:val="0"/>
          <w:numId w:val="44"/>
        </w:numPr>
        <w:spacing w:after="0" w:line="240" w:lineRule="auto"/>
        <w:jc w:val="both"/>
        <w:textAlignment w:val="baseline"/>
        <w:rPr>
          <w:rFonts w:cs="Arial"/>
          <w:sz w:val="24"/>
          <w:szCs w:val="24"/>
        </w:rPr>
      </w:pPr>
      <w:r w:rsidRPr="0084153D">
        <w:rPr>
          <w:rFonts w:cs="Arial"/>
          <w:b/>
          <w:bCs/>
          <w:sz w:val="24"/>
          <w:szCs w:val="24"/>
        </w:rPr>
        <w:t xml:space="preserve">A cap </w:t>
      </w:r>
      <w:r w:rsidR="00B06333" w:rsidRPr="0084153D">
        <w:rPr>
          <w:rFonts w:cs="Arial"/>
          <w:b/>
          <w:bCs/>
          <w:sz w:val="24"/>
          <w:szCs w:val="24"/>
        </w:rPr>
        <w:t xml:space="preserve">for the 2025-2026 year </w:t>
      </w:r>
      <w:r w:rsidRPr="0084153D">
        <w:rPr>
          <w:rFonts w:cs="Arial"/>
          <w:b/>
          <w:bCs/>
          <w:sz w:val="24"/>
          <w:szCs w:val="24"/>
        </w:rPr>
        <w:t>calculated as the 9</w:t>
      </w:r>
      <w:r w:rsidRPr="0084153D">
        <w:rPr>
          <w:rFonts w:cs="Arial"/>
          <w:b/>
          <w:bCs/>
          <w:sz w:val="24"/>
          <w:szCs w:val="24"/>
          <w:vertAlign w:val="superscript"/>
        </w:rPr>
        <w:t>th</w:t>
      </w:r>
      <w:r w:rsidRPr="0084153D">
        <w:rPr>
          <w:rFonts w:cs="Arial"/>
          <w:b/>
          <w:bCs/>
          <w:sz w:val="24"/>
          <w:szCs w:val="24"/>
        </w:rPr>
        <w:t xml:space="preserve"> decile of the 2024 5-year projections</w:t>
      </w:r>
      <w:r w:rsidR="00B06333">
        <w:rPr>
          <w:rFonts w:cs="Arial"/>
          <w:sz w:val="24"/>
          <w:szCs w:val="24"/>
        </w:rPr>
        <w:t>.</w:t>
      </w:r>
    </w:p>
    <w:p w14:paraId="59BF2E43" w14:textId="3DDFE458" w:rsidR="00B06333" w:rsidRPr="00ED4AE8" w:rsidRDefault="00AC087C" w:rsidP="00C74AFC">
      <w:pPr>
        <w:spacing w:after="0" w:line="240" w:lineRule="auto"/>
        <w:jc w:val="both"/>
        <w:textAlignment w:val="baseline"/>
        <w:rPr>
          <w:rFonts w:cs="Arial"/>
          <w:sz w:val="24"/>
          <w:szCs w:val="24"/>
        </w:rPr>
      </w:pPr>
      <w:r>
        <w:rPr>
          <w:rFonts w:cs="Arial"/>
          <w:sz w:val="24"/>
          <w:szCs w:val="24"/>
        </w:rPr>
        <w:t xml:space="preserve">It is proposed that the floor and cap values for followings years </w:t>
      </w:r>
      <w:r w:rsidR="009D66D2">
        <w:rPr>
          <w:rFonts w:cs="Arial"/>
          <w:sz w:val="24"/>
          <w:szCs w:val="24"/>
        </w:rPr>
        <w:t>is</w:t>
      </w:r>
      <w:r>
        <w:rPr>
          <w:rFonts w:cs="Arial"/>
          <w:sz w:val="24"/>
          <w:szCs w:val="24"/>
        </w:rPr>
        <w:t xml:space="preserve"> derived by inflating </w:t>
      </w:r>
      <w:r w:rsidR="00035CA9">
        <w:rPr>
          <w:rFonts w:cs="Arial"/>
          <w:sz w:val="24"/>
          <w:szCs w:val="24"/>
        </w:rPr>
        <w:t xml:space="preserve">the 2025-2026 </w:t>
      </w:r>
      <w:r w:rsidR="001F11E4">
        <w:rPr>
          <w:rFonts w:cs="Arial"/>
          <w:sz w:val="24"/>
          <w:szCs w:val="24"/>
        </w:rPr>
        <w:t xml:space="preserve">cap &amp; floor </w:t>
      </w:r>
      <w:r w:rsidR="00035CA9">
        <w:rPr>
          <w:rFonts w:cs="Arial"/>
          <w:sz w:val="24"/>
          <w:szCs w:val="24"/>
        </w:rPr>
        <w:t>values by the appropriate CPI-H indexation measure</w:t>
      </w:r>
      <w:r w:rsidR="00BC4126">
        <w:rPr>
          <w:rFonts w:cs="Arial"/>
          <w:sz w:val="24"/>
          <w:szCs w:val="24"/>
        </w:rPr>
        <w:t>, as per the Original Proposal</w:t>
      </w:r>
      <w:r w:rsidR="00C74AFC">
        <w:rPr>
          <w:rFonts w:cs="Arial"/>
          <w:sz w:val="24"/>
          <w:szCs w:val="24"/>
        </w:rPr>
        <w:t>.</w:t>
      </w:r>
    </w:p>
    <w:p w14:paraId="5FACD151" w14:textId="77777777" w:rsidR="00B051F4" w:rsidRDefault="00B051F4" w:rsidP="65BB5800">
      <w:pPr>
        <w:spacing w:after="0" w:line="240" w:lineRule="auto"/>
        <w:jc w:val="both"/>
        <w:textAlignment w:val="baseline"/>
        <w:rPr>
          <w:rFonts w:cs="Arial"/>
          <w:sz w:val="24"/>
          <w:szCs w:val="24"/>
        </w:rPr>
      </w:pPr>
    </w:p>
    <w:p w14:paraId="775D1D97" w14:textId="0A81BF39" w:rsidR="00017FE9" w:rsidRDefault="00E04147" w:rsidP="65BB5800">
      <w:pPr>
        <w:spacing w:after="0" w:line="240" w:lineRule="auto"/>
        <w:jc w:val="both"/>
        <w:textAlignment w:val="baseline"/>
        <w:rPr>
          <w:rFonts w:cs="Arial"/>
          <w:sz w:val="24"/>
          <w:szCs w:val="24"/>
        </w:rPr>
      </w:pPr>
      <w:r>
        <w:rPr>
          <w:rFonts w:cs="Arial"/>
          <w:sz w:val="24"/>
          <w:szCs w:val="24"/>
        </w:rPr>
        <w:t>T</w:t>
      </w:r>
      <w:r w:rsidR="00017FE9">
        <w:rPr>
          <w:rFonts w:cs="Arial"/>
          <w:sz w:val="24"/>
          <w:szCs w:val="24"/>
        </w:rPr>
        <w:t xml:space="preserve">he Alternative Proposer is </w:t>
      </w:r>
      <w:r>
        <w:rPr>
          <w:rFonts w:cs="Arial"/>
          <w:sz w:val="24"/>
          <w:szCs w:val="24"/>
        </w:rPr>
        <w:t xml:space="preserve">currently </w:t>
      </w:r>
      <w:r w:rsidR="00017FE9">
        <w:rPr>
          <w:rFonts w:cs="Arial"/>
          <w:sz w:val="24"/>
          <w:szCs w:val="24"/>
        </w:rPr>
        <w:t xml:space="preserve">unable to provide an indication of what Wider Tariff would be under the cap &amp; floor set by this Alternative Proposal. This is because the </w:t>
      </w:r>
      <w:r w:rsidR="00827639">
        <w:rPr>
          <w:rFonts w:cs="Arial"/>
          <w:sz w:val="24"/>
          <w:szCs w:val="24"/>
        </w:rPr>
        <w:t xml:space="preserve">calculation of the tariffs depends on the Adjustment Tariff, which is an output of NESO’s Transport and Tariff model. The Alternative Proposer is working with NESO </w:t>
      </w:r>
      <w:r w:rsidR="00E91EB9">
        <w:rPr>
          <w:rFonts w:cs="Arial"/>
          <w:sz w:val="24"/>
          <w:szCs w:val="24"/>
        </w:rPr>
        <w:t>to provide these figures at the earliest opportunity.</w:t>
      </w:r>
    </w:p>
    <w:p w14:paraId="3F57B87B" w14:textId="2F17076D" w:rsidR="65BB5800" w:rsidRDefault="65BB5800" w:rsidP="65BB5800">
      <w:pPr>
        <w:spacing w:after="0" w:line="240" w:lineRule="auto"/>
        <w:jc w:val="both"/>
        <w:rPr>
          <w:rFonts w:cs="Arial"/>
          <w:sz w:val="24"/>
          <w:szCs w:val="24"/>
        </w:rPr>
      </w:pPr>
    </w:p>
    <w:p w14:paraId="6FFF6C33" w14:textId="04FEB5E6" w:rsidR="0025280E" w:rsidRDefault="0025280E" w:rsidP="0025280E">
      <w:pPr>
        <w:pStyle w:val="Heading2"/>
        <w:rPr>
          <w:ins w:id="94" w:author="Emanuele Dentis" w:date="2025-01-07T10:04:00Z" w16du:dateUtc="2025-01-07T10:04:00Z"/>
        </w:rPr>
      </w:pPr>
      <w:bookmarkStart w:id="95" w:name="_Toc187142492"/>
      <w:ins w:id="96" w:author="Emanuele Dentis" w:date="2025-01-07T10:03:00Z" w16du:dateUtc="2025-01-07T10:03:00Z">
        <w:r>
          <w:t xml:space="preserve">Alternative Proposal – </w:t>
        </w:r>
        <w:r>
          <w:t>O</w:t>
        </w:r>
      </w:ins>
      <w:ins w:id="97" w:author="Emanuele Dentis" w:date="2025-01-07T10:04:00Z" w16du:dateUtc="2025-01-07T10:04:00Z">
        <w:r>
          <w:t>utput</w:t>
        </w:r>
        <w:bookmarkEnd w:id="95"/>
      </w:ins>
    </w:p>
    <w:p w14:paraId="1D493852" w14:textId="3399CC82" w:rsidR="0025280E" w:rsidRDefault="0025280E" w:rsidP="0025280E">
      <w:pPr>
        <w:pStyle w:val="BodyText"/>
        <w:rPr>
          <w:ins w:id="98" w:author="Emanuele Dentis" w:date="2025-01-07T10:04:00Z" w16du:dateUtc="2025-01-07T10:04:00Z"/>
          <w:lang w:val="en-CA"/>
        </w:rPr>
      </w:pPr>
      <w:ins w:id="99" w:author="Emanuele Dentis" w:date="2025-01-07T10:04:00Z" w16du:dateUtc="2025-01-07T10:04:00Z">
        <w:r>
          <w:rPr>
            <w:lang w:val="en-CA"/>
          </w:rPr>
          <w:t>This Alternative Proposal results in the following caps and floors:</w:t>
        </w:r>
      </w:ins>
    </w:p>
    <w:tbl>
      <w:tblPr>
        <w:tblStyle w:val="GridTable4-Accent1"/>
        <w:tblW w:w="0" w:type="auto"/>
        <w:tblLook w:val="04A0" w:firstRow="1" w:lastRow="0" w:firstColumn="1" w:lastColumn="0" w:noHBand="0" w:noVBand="1"/>
      </w:tblPr>
      <w:tblGrid>
        <w:gridCol w:w="2332"/>
        <w:gridCol w:w="2333"/>
        <w:tblGridChange w:id="100">
          <w:tblGrid>
            <w:gridCol w:w="2332"/>
            <w:gridCol w:w="2333"/>
          </w:tblGrid>
        </w:tblGridChange>
      </w:tblGrid>
      <w:tr w:rsidR="0025280E" w:rsidRPr="0025280E" w14:paraId="6C083C69" w14:textId="77777777" w:rsidTr="0025280E">
        <w:trPr>
          <w:cnfStyle w:val="100000000000" w:firstRow="1" w:lastRow="0" w:firstColumn="0" w:lastColumn="0" w:oddVBand="0" w:evenVBand="0" w:oddHBand="0" w:evenHBand="0" w:firstRowFirstColumn="0" w:firstRowLastColumn="0" w:lastRowFirstColumn="0" w:lastRowLastColumn="0"/>
          <w:trHeight w:val="326"/>
          <w:ins w:id="101" w:author="Emanuele Dentis" w:date="2025-01-07T10:04:00Z"/>
        </w:trPr>
        <w:tc>
          <w:tcPr>
            <w:cnfStyle w:val="001000000000" w:firstRow="0" w:lastRow="0" w:firstColumn="1" w:lastColumn="0" w:oddVBand="0" w:evenVBand="0" w:oddHBand="0" w:evenHBand="0" w:firstRowFirstColumn="0" w:firstRowLastColumn="0" w:lastRowFirstColumn="0" w:lastRowLastColumn="0"/>
            <w:tcW w:w="4665" w:type="dxa"/>
            <w:gridSpan w:val="2"/>
            <w:hideMark/>
          </w:tcPr>
          <w:p w14:paraId="103F6B68" w14:textId="77777777" w:rsidR="0025280E" w:rsidRPr="0025280E" w:rsidRDefault="0025280E" w:rsidP="0025280E">
            <w:pPr>
              <w:pStyle w:val="BodyText"/>
              <w:spacing w:after="120"/>
              <w:rPr>
                <w:ins w:id="102" w:author="Emanuele Dentis" w:date="2025-01-07T10:04:00Z"/>
                <w:rFonts w:asciiTheme="majorHAnsi" w:hAnsiTheme="majorHAnsi" w:cstheme="majorHAnsi"/>
                <w:rPrChange w:id="103" w:author="Emanuele Dentis" w:date="2025-01-07T10:06:00Z" w16du:dateUtc="2025-01-07T10:06:00Z">
                  <w:rPr>
                    <w:ins w:id="104" w:author="Emanuele Dentis" w:date="2025-01-07T10:04:00Z"/>
                  </w:rPr>
                </w:rPrChange>
              </w:rPr>
            </w:pPr>
            <w:ins w:id="105" w:author="Emanuele Dentis" w:date="2025-01-07T10:04:00Z">
              <w:r w:rsidRPr="0025280E">
                <w:rPr>
                  <w:rFonts w:asciiTheme="majorHAnsi" w:hAnsiTheme="majorHAnsi" w:cstheme="majorHAnsi"/>
                  <w:rPrChange w:id="106" w:author="Emanuele Dentis" w:date="2025-01-07T10:06:00Z" w16du:dateUtc="2025-01-07T10:06:00Z">
                    <w:rPr/>
                  </w:rPrChange>
                </w:rPr>
                <w:t>System Peak Tariff</w:t>
              </w:r>
            </w:ins>
          </w:p>
        </w:tc>
      </w:tr>
      <w:tr w:rsidR="0025280E" w:rsidRPr="0025280E" w14:paraId="0F62BB4F" w14:textId="77777777" w:rsidTr="0025280E">
        <w:trPr>
          <w:cnfStyle w:val="000000100000" w:firstRow="0" w:lastRow="0" w:firstColumn="0" w:lastColumn="0" w:oddVBand="0" w:evenVBand="0" w:oddHBand="1" w:evenHBand="0" w:firstRowFirstColumn="0" w:firstRowLastColumn="0" w:lastRowFirstColumn="0" w:lastRowLastColumn="0"/>
          <w:trHeight w:val="339"/>
          <w:ins w:id="107" w:author="Emanuele Dentis" w:date="2025-01-07T10:04:00Z"/>
        </w:trPr>
        <w:tc>
          <w:tcPr>
            <w:cnfStyle w:val="001000000000" w:firstRow="0" w:lastRow="0" w:firstColumn="1" w:lastColumn="0" w:oddVBand="0" w:evenVBand="0" w:oddHBand="0" w:evenHBand="0" w:firstRowFirstColumn="0" w:firstRowLastColumn="0" w:lastRowFirstColumn="0" w:lastRowLastColumn="0"/>
            <w:tcW w:w="2332" w:type="dxa"/>
            <w:hideMark/>
          </w:tcPr>
          <w:p w14:paraId="13027ADD" w14:textId="7086108D" w:rsidR="0025280E" w:rsidRPr="0025280E" w:rsidRDefault="0025280E" w:rsidP="0025280E">
            <w:pPr>
              <w:pStyle w:val="BodyText"/>
              <w:spacing w:after="120"/>
              <w:jc w:val="center"/>
              <w:rPr>
                <w:ins w:id="108" w:author="Emanuele Dentis" w:date="2025-01-07T10:04:00Z"/>
                <w:rFonts w:asciiTheme="majorHAnsi" w:hAnsiTheme="majorHAnsi" w:cstheme="majorHAnsi"/>
                <w:rPrChange w:id="109" w:author="Emanuele Dentis" w:date="2025-01-07T10:06:00Z" w16du:dateUtc="2025-01-07T10:06:00Z">
                  <w:rPr>
                    <w:ins w:id="110" w:author="Emanuele Dentis" w:date="2025-01-07T10:04:00Z"/>
                  </w:rPr>
                </w:rPrChange>
              </w:rPr>
              <w:pPrChange w:id="111" w:author="Emanuele Dentis" w:date="2025-01-07T10:05:00Z" w16du:dateUtc="2025-01-07T10:05:00Z">
                <w:pPr>
                  <w:pStyle w:val="BodyText"/>
                  <w:spacing w:after="120"/>
                </w:pPr>
              </w:pPrChange>
            </w:pPr>
            <w:ins w:id="112" w:author="Emanuele Dentis" w:date="2025-01-07T10:05:00Z" w16du:dateUtc="2025-01-07T10:05:00Z">
              <w:r w:rsidRPr="0025280E">
                <w:rPr>
                  <w:rFonts w:asciiTheme="majorHAnsi" w:hAnsiTheme="majorHAnsi" w:cstheme="majorHAnsi"/>
                  <w:rPrChange w:id="113" w:author="Emanuele Dentis" w:date="2025-01-07T10:06:00Z" w16du:dateUtc="2025-01-07T10:06:00Z">
                    <w:rPr/>
                  </w:rPrChange>
                </w:rPr>
                <w:t>Cap</w:t>
              </w:r>
            </w:ins>
          </w:p>
        </w:tc>
        <w:tc>
          <w:tcPr>
            <w:tcW w:w="2332" w:type="dxa"/>
            <w:hideMark/>
          </w:tcPr>
          <w:p w14:paraId="6130275B" w14:textId="77777777" w:rsidR="0025280E" w:rsidRPr="0025280E" w:rsidRDefault="0025280E" w:rsidP="0025280E">
            <w:pPr>
              <w:pStyle w:val="BodyText"/>
              <w:spacing w:after="120"/>
              <w:jc w:val="center"/>
              <w:cnfStyle w:val="000000100000" w:firstRow="0" w:lastRow="0" w:firstColumn="0" w:lastColumn="0" w:oddVBand="0" w:evenVBand="0" w:oddHBand="1" w:evenHBand="0" w:firstRowFirstColumn="0" w:firstRowLastColumn="0" w:lastRowFirstColumn="0" w:lastRowLastColumn="0"/>
              <w:rPr>
                <w:ins w:id="114" w:author="Emanuele Dentis" w:date="2025-01-07T10:04:00Z"/>
                <w:rFonts w:asciiTheme="majorHAnsi" w:hAnsiTheme="majorHAnsi" w:cstheme="majorHAnsi"/>
                <w:b/>
                <w:bCs/>
                <w:rPrChange w:id="115" w:author="Emanuele Dentis" w:date="2025-01-07T10:06:00Z" w16du:dateUtc="2025-01-07T10:06:00Z">
                  <w:rPr>
                    <w:ins w:id="116" w:author="Emanuele Dentis" w:date="2025-01-07T10:04:00Z"/>
                    <w:b/>
                    <w:bCs/>
                  </w:rPr>
                </w:rPrChange>
              </w:rPr>
              <w:pPrChange w:id="117" w:author="Emanuele Dentis" w:date="2025-01-07T10:05:00Z" w16du:dateUtc="2025-01-07T10:05:00Z">
                <w:pPr>
                  <w:pStyle w:val="BodyText"/>
                  <w:spacing w:after="120"/>
                  <w:cnfStyle w:val="000000100000" w:firstRow="0" w:lastRow="0" w:firstColumn="0" w:lastColumn="0" w:oddVBand="0" w:evenVBand="0" w:oddHBand="1" w:evenHBand="0" w:firstRowFirstColumn="0" w:firstRowLastColumn="0" w:lastRowFirstColumn="0" w:lastRowLastColumn="0"/>
                </w:pPr>
              </w:pPrChange>
            </w:pPr>
            <w:ins w:id="118" w:author="Emanuele Dentis" w:date="2025-01-07T10:04:00Z">
              <w:r w:rsidRPr="0025280E">
                <w:rPr>
                  <w:rFonts w:asciiTheme="majorHAnsi" w:hAnsiTheme="majorHAnsi" w:cstheme="majorHAnsi"/>
                  <w:b/>
                  <w:bCs/>
                  <w:rPrChange w:id="119" w:author="Emanuele Dentis" w:date="2025-01-07T10:06:00Z" w16du:dateUtc="2025-01-07T10:06:00Z">
                    <w:rPr>
                      <w:b/>
                      <w:bCs/>
                    </w:rPr>
                  </w:rPrChange>
                </w:rPr>
                <w:t>Floor</w:t>
              </w:r>
            </w:ins>
          </w:p>
        </w:tc>
      </w:tr>
      <w:tr w:rsidR="0025280E" w:rsidRPr="0025280E" w14:paraId="370D579C" w14:textId="77777777" w:rsidTr="0025280E">
        <w:trPr>
          <w:trHeight w:val="342"/>
          <w:ins w:id="120" w:author="Emanuele Dentis" w:date="2025-01-07T10:04:00Z"/>
        </w:trPr>
        <w:tc>
          <w:tcPr>
            <w:cnfStyle w:val="001000000000" w:firstRow="0" w:lastRow="0" w:firstColumn="1" w:lastColumn="0" w:oddVBand="0" w:evenVBand="0" w:oddHBand="0" w:evenHBand="0" w:firstRowFirstColumn="0" w:firstRowLastColumn="0" w:lastRowFirstColumn="0" w:lastRowLastColumn="0"/>
            <w:tcW w:w="2332" w:type="dxa"/>
            <w:noWrap/>
            <w:hideMark/>
          </w:tcPr>
          <w:p w14:paraId="59B872BB" w14:textId="77777777" w:rsidR="0025280E" w:rsidRPr="0025280E" w:rsidRDefault="0025280E" w:rsidP="0025280E">
            <w:pPr>
              <w:pStyle w:val="BodyText"/>
              <w:spacing w:after="120"/>
              <w:rPr>
                <w:ins w:id="121" w:author="Emanuele Dentis" w:date="2025-01-07T10:04:00Z"/>
                <w:rFonts w:asciiTheme="majorHAnsi" w:hAnsiTheme="majorHAnsi" w:cstheme="majorHAnsi"/>
                <w:b w:val="0"/>
                <w:bCs w:val="0"/>
                <w:rPrChange w:id="122" w:author="Emanuele Dentis" w:date="2025-01-07T10:06:00Z" w16du:dateUtc="2025-01-07T10:06:00Z">
                  <w:rPr>
                    <w:ins w:id="123" w:author="Emanuele Dentis" w:date="2025-01-07T10:04:00Z"/>
                  </w:rPr>
                </w:rPrChange>
              </w:rPr>
            </w:pPr>
            <w:ins w:id="124" w:author="Emanuele Dentis" w:date="2025-01-07T10:04:00Z">
              <w:r w:rsidRPr="0025280E">
                <w:rPr>
                  <w:rFonts w:asciiTheme="majorHAnsi" w:hAnsiTheme="majorHAnsi" w:cstheme="majorHAnsi"/>
                  <w:b w:val="0"/>
                  <w:bCs w:val="0"/>
                  <w:rPrChange w:id="125" w:author="Emanuele Dentis" w:date="2025-01-07T10:06:00Z" w16du:dateUtc="2025-01-07T10:06:00Z">
                    <w:rPr/>
                  </w:rPrChange>
                </w:rPr>
                <w:t xml:space="preserve">           4.395566 </w:t>
              </w:r>
            </w:ins>
          </w:p>
        </w:tc>
        <w:tc>
          <w:tcPr>
            <w:tcW w:w="2332" w:type="dxa"/>
            <w:noWrap/>
            <w:hideMark/>
          </w:tcPr>
          <w:p w14:paraId="14165025" w14:textId="77777777" w:rsidR="0025280E" w:rsidRPr="0025280E" w:rsidRDefault="0025280E" w:rsidP="0025280E">
            <w:pPr>
              <w:pStyle w:val="BodyText"/>
              <w:spacing w:after="120"/>
              <w:cnfStyle w:val="000000000000" w:firstRow="0" w:lastRow="0" w:firstColumn="0" w:lastColumn="0" w:oddVBand="0" w:evenVBand="0" w:oddHBand="0" w:evenHBand="0" w:firstRowFirstColumn="0" w:firstRowLastColumn="0" w:lastRowFirstColumn="0" w:lastRowLastColumn="0"/>
              <w:rPr>
                <w:ins w:id="126" w:author="Emanuele Dentis" w:date="2025-01-07T10:04:00Z"/>
                <w:rFonts w:asciiTheme="majorHAnsi" w:hAnsiTheme="majorHAnsi" w:cstheme="majorHAnsi"/>
                <w:rPrChange w:id="127" w:author="Emanuele Dentis" w:date="2025-01-07T10:06:00Z" w16du:dateUtc="2025-01-07T10:06:00Z">
                  <w:rPr>
                    <w:ins w:id="128" w:author="Emanuele Dentis" w:date="2025-01-07T10:04:00Z"/>
                  </w:rPr>
                </w:rPrChange>
              </w:rPr>
            </w:pPr>
            <w:ins w:id="129" w:author="Emanuele Dentis" w:date="2025-01-07T10:04:00Z">
              <w:r w:rsidRPr="0025280E">
                <w:rPr>
                  <w:rFonts w:asciiTheme="majorHAnsi" w:hAnsiTheme="majorHAnsi" w:cstheme="majorHAnsi"/>
                  <w:rPrChange w:id="130" w:author="Emanuele Dentis" w:date="2025-01-07T10:06:00Z" w16du:dateUtc="2025-01-07T10:06:00Z">
                    <w:rPr/>
                  </w:rPrChange>
                </w:rPr>
                <w:t xml:space="preserve">-         1.321148 </w:t>
              </w:r>
            </w:ins>
          </w:p>
        </w:tc>
      </w:tr>
    </w:tbl>
    <w:p w14:paraId="27DEC692" w14:textId="77777777" w:rsidR="0025280E" w:rsidRDefault="0025280E" w:rsidP="0025280E">
      <w:pPr>
        <w:pStyle w:val="BodyText"/>
        <w:rPr>
          <w:ins w:id="131" w:author="Emanuele Dentis" w:date="2025-01-07T10:05:00Z" w16du:dateUtc="2025-01-07T10:05:00Z"/>
          <w:lang w:val="en-CA"/>
        </w:rPr>
      </w:pPr>
    </w:p>
    <w:tbl>
      <w:tblPr>
        <w:tblStyle w:val="GridTable4-Accent1"/>
        <w:tblW w:w="0" w:type="auto"/>
        <w:tblLook w:val="04A0" w:firstRow="1" w:lastRow="0" w:firstColumn="1" w:lastColumn="0" w:noHBand="0" w:noVBand="1"/>
      </w:tblPr>
      <w:tblGrid>
        <w:gridCol w:w="2332"/>
        <w:gridCol w:w="2333"/>
        <w:tblGridChange w:id="132">
          <w:tblGrid>
            <w:gridCol w:w="2332"/>
            <w:gridCol w:w="2333"/>
          </w:tblGrid>
        </w:tblGridChange>
      </w:tblGrid>
      <w:tr w:rsidR="0025280E" w:rsidRPr="0025280E" w14:paraId="30EB6BFB" w14:textId="77777777" w:rsidTr="00A62AE5">
        <w:trPr>
          <w:cnfStyle w:val="100000000000" w:firstRow="1" w:lastRow="0" w:firstColumn="0" w:lastColumn="0" w:oddVBand="0" w:evenVBand="0" w:oddHBand="0" w:evenHBand="0" w:firstRowFirstColumn="0" w:firstRowLastColumn="0" w:lastRowFirstColumn="0" w:lastRowLastColumn="0"/>
          <w:trHeight w:val="326"/>
          <w:ins w:id="133" w:author="Emanuele Dentis" w:date="2025-01-07T10:05:00Z" w16du:dateUtc="2025-01-07T10:05:00Z"/>
        </w:trPr>
        <w:tc>
          <w:tcPr>
            <w:cnfStyle w:val="001000000000" w:firstRow="0" w:lastRow="0" w:firstColumn="1" w:lastColumn="0" w:oddVBand="0" w:evenVBand="0" w:oddHBand="0" w:evenHBand="0" w:firstRowFirstColumn="0" w:firstRowLastColumn="0" w:lastRowFirstColumn="0" w:lastRowLastColumn="0"/>
            <w:tcW w:w="4665" w:type="dxa"/>
            <w:gridSpan w:val="2"/>
            <w:hideMark/>
          </w:tcPr>
          <w:p w14:paraId="06F2EFF0" w14:textId="008C8914" w:rsidR="0025280E" w:rsidRPr="0025280E" w:rsidRDefault="0025280E" w:rsidP="00A62AE5">
            <w:pPr>
              <w:pStyle w:val="BodyText"/>
              <w:spacing w:after="120"/>
              <w:rPr>
                <w:ins w:id="134" w:author="Emanuele Dentis" w:date="2025-01-07T10:05:00Z" w16du:dateUtc="2025-01-07T10:05:00Z"/>
                <w:rFonts w:asciiTheme="majorHAnsi" w:hAnsiTheme="majorHAnsi" w:cstheme="majorHAnsi"/>
                <w:rPrChange w:id="135" w:author="Emanuele Dentis" w:date="2025-01-07T10:06:00Z" w16du:dateUtc="2025-01-07T10:06:00Z">
                  <w:rPr>
                    <w:ins w:id="136" w:author="Emanuele Dentis" w:date="2025-01-07T10:05:00Z" w16du:dateUtc="2025-01-07T10:05:00Z"/>
                  </w:rPr>
                </w:rPrChange>
              </w:rPr>
            </w:pPr>
            <w:ins w:id="137" w:author="Emanuele Dentis" w:date="2025-01-07T10:05:00Z" w16du:dateUtc="2025-01-07T10:05:00Z">
              <w:r w:rsidRPr="0025280E">
                <w:rPr>
                  <w:rFonts w:asciiTheme="majorHAnsi" w:hAnsiTheme="majorHAnsi" w:cstheme="majorHAnsi"/>
                  <w:rPrChange w:id="138" w:author="Emanuele Dentis" w:date="2025-01-07T10:06:00Z" w16du:dateUtc="2025-01-07T10:06:00Z">
                    <w:rPr/>
                  </w:rPrChange>
                </w:rPr>
                <w:t xml:space="preserve">Shared </w:t>
              </w:r>
              <w:proofErr w:type="gramStart"/>
              <w:r w:rsidRPr="0025280E">
                <w:rPr>
                  <w:rFonts w:asciiTheme="majorHAnsi" w:hAnsiTheme="majorHAnsi" w:cstheme="majorHAnsi"/>
                  <w:rPrChange w:id="139" w:author="Emanuele Dentis" w:date="2025-01-07T10:06:00Z" w16du:dateUtc="2025-01-07T10:06:00Z">
                    <w:rPr/>
                  </w:rPrChange>
                </w:rPr>
                <w:t>Year Round</w:t>
              </w:r>
              <w:proofErr w:type="gramEnd"/>
              <w:r w:rsidRPr="0025280E">
                <w:rPr>
                  <w:rFonts w:asciiTheme="majorHAnsi" w:hAnsiTheme="majorHAnsi" w:cstheme="majorHAnsi"/>
                  <w:rPrChange w:id="140" w:author="Emanuele Dentis" w:date="2025-01-07T10:06:00Z" w16du:dateUtc="2025-01-07T10:06:00Z">
                    <w:rPr/>
                  </w:rPrChange>
                </w:rPr>
                <w:t xml:space="preserve"> </w:t>
              </w:r>
              <w:r w:rsidRPr="0025280E">
                <w:rPr>
                  <w:rFonts w:asciiTheme="majorHAnsi" w:hAnsiTheme="majorHAnsi" w:cstheme="majorHAnsi"/>
                  <w:rPrChange w:id="141" w:author="Emanuele Dentis" w:date="2025-01-07T10:06:00Z" w16du:dateUtc="2025-01-07T10:06:00Z">
                    <w:rPr/>
                  </w:rPrChange>
                </w:rPr>
                <w:t>Tariff</w:t>
              </w:r>
            </w:ins>
          </w:p>
        </w:tc>
      </w:tr>
      <w:tr w:rsidR="0025280E" w:rsidRPr="0025280E" w14:paraId="45B79011" w14:textId="77777777" w:rsidTr="0025280E">
        <w:trPr>
          <w:cnfStyle w:val="000000100000" w:firstRow="0" w:lastRow="0" w:firstColumn="0" w:lastColumn="0" w:oddVBand="0" w:evenVBand="0" w:oddHBand="1" w:evenHBand="0" w:firstRowFirstColumn="0" w:firstRowLastColumn="0" w:lastRowFirstColumn="0" w:lastRowLastColumn="0"/>
          <w:trHeight w:val="339"/>
          <w:ins w:id="142" w:author="Emanuele Dentis" w:date="2025-01-07T10:05:00Z" w16du:dateUtc="2025-01-07T10:05:00Z"/>
        </w:trPr>
        <w:tc>
          <w:tcPr>
            <w:cnfStyle w:val="001000000000" w:firstRow="0" w:lastRow="0" w:firstColumn="1" w:lastColumn="0" w:oddVBand="0" w:evenVBand="0" w:oddHBand="0" w:evenHBand="0" w:firstRowFirstColumn="0" w:firstRowLastColumn="0" w:lastRowFirstColumn="0" w:lastRowLastColumn="0"/>
            <w:tcW w:w="2332" w:type="dxa"/>
            <w:hideMark/>
          </w:tcPr>
          <w:p w14:paraId="529A52F3" w14:textId="77777777" w:rsidR="0025280E" w:rsidRPr="0025280E" w:rsidRDefault="0025280E" w:rsidP="00A62AE5">
            <w:pPr>
              <w:pStyle w:val="BodyText"/>
              <w:spacing w:after="120"/>
              <w:jc w:val="center"/>
              <w:rPr>
                <w:ins w:id="143" w:author="Emanuele Dentis" w:date="2025-01-07T10:05:00Z" w16du:dateUtc="2025-01-07T10:05:00Z"/>
                <w:rFonts w:asciiTheme="majorHAnsi" w:hAnsiTheme="majorHAnsi" w:cstheme="majorHAnsi"/>
                <w:rPrChange w:id="144" w:author="Emanuele Dentis" w:date="2025-01-07T10:06:00Z" w16du:dateUtc="2025-01-07T10:06:00Z">
                  <w:rPr>
                    <w:ins w:id="145" w:author="Emanuele Dentis" w:date="2025-01-07T10:05:00Z" w16du:dateUtc="2025-01-07T10:05:00Z"/>
                  </w:rPr>
                </w:rPrChange>
              </w:rPr>
            </w:pPr>
            <w:ins w:id="146" w:author="Emanuele Dentis" w:date="2025-01-07T10:05:00Z" w16du:dateUtc="2025-01-07T10:05:00Z">
              <w:r w:rsidRPr="0025280E">
                <w:rPr>
                  <w:rFonts w:asciiTheme="majorHAnsi" w:hAnsiTheme="majorHAnsi" w:cstheme="majorHAnsi"/>
                  <w:rPrChange w:id="147" w:author="Emanuele Dentis" w:date="2025-01-07T10:06:00Z" w16du:dateUtc="2025-01-07T10:06:00Z">
                    <w:rPr/>
                  </w:rPrChange>
                </w:rPr>
                <w:t>Cap</w:t>
              </w:r>
            </w:ins>
          </w:p>
        </w:tc>
        <w:tc>
          <w:tcPr>
            <w:tcW w:w="2333" w:type="dxa"/>
            <w:hideMark/>
          </w:tcPr>
          <w:p w14:paraId="056D1B28" w14:textId="77777777" w:rsidR="0025280E" w:rsidRPr="0025280E" w:rsidRDefault="0025280E" w:rsidP="00A62AE5">
            <w:pPr>
              <w:pStyle w:val="BodyText"/>
              <w:spacing w:after="120"/>
              <w:jc w:val="center"/>
              <w:cnfStyle w:val="000000100000" w:firstRow="0" w:lastRow="0" w:firstColumn="0" w:lastColumn="0" w:oddVBand="0" w:evenVBand="0" w:oddHBand="1" w:evenHBand="0" w:firstRowFirstColumn="0" w:firstRowLastColumn="0" w:lastRowFirstColumn="0" w:lastRowLastColumn="0"/>
              <w:rPr>
                <w:ins w:id="148" w:author="Emanuele Dentis" w:date="2025-01-07T10:05:00Z" w16du:dateUtc="2025-01-07T10:05:00Z"/>
                <w:rFonts w:asciiTheme="majorHAnsi" w:hAnsiTheme="majorHAnsi" w:cstheme="majorHAnsi"/>
                <w:b/>
                <w:bCs/>
                <w:rPrChange w:id="149" w:author="Emanuele Dentis" w:date="2025-01-07T10:06:00Z" w16du:dateUtc="2025-01-07T10:06:00Z">
                  <w:rPr>
                    <w:ins w:id="150" w:author="Emanuele Dentis" w:date="2025-01-07T10:05:00Z" w16du:dateUtc="2025-01-07T10:05:00Z"/>
                    <w:b/>
                    <w:bCs/>
                  </w:rPr>
                </w:rPrChange>
              </w:rPr>
            </w:pPr>
            <w:ins w:id="151" w:author="Emanuele Dentis" w:date="2025-01-07T10:05:00Z" w16du:dateUtc="2025-01-07T10:05:00Z">
              <w:r w:rsidRPr="0025280E">
                <w:rPr>
                  <w:rFonts w:asciiTheme="majorHAnsi" w:hAnsiTheme="majorHAnsi" w:cstheme="majorHAnsi"/>
                  <w:b/>
                  <w:bCs/>
                  <w:rPrChange w:id="152" w:author="Emanuele Dentis" w:date="2025-01-07T10:06:00Z" w16du:dateUtc="2025-01-07T10:06:00Z">
                    <w:rPr>
                      <w:b/>
                      <w:bCs/>
                    </w:rPr>
                  </w:rPrChange>
                </w:rPr>
                <w:t>Floor</w:t>
              </w:r>
            </w:ins>
          </w:p>
        </w:tc>
      </w:tr>
      <w:tr w:rsidR="0025280E" w:rsidRPr="0025280E" w14:paraId="131D4966" w14:textId="77777777" w:rsidTr="0025280E">
        <w:tblPrEx>
          <w:tblW w:w="0" w:type="auto"/>
          <w:tblPrExChange w:id="153" w:author="Emanuele Dentis" w:date="2025-01-07T10:05:00Z" w16du:dateUtc="2025-01-07T10:05:00Z">
            <w:tblPrEx>
              <w:tblW w:w="0" w:type="auto"/>
            </w:tblPrEx>
          </w:tblPrExChange>
        </w:tblPrEx>
        <w:trPr>
          <w:trHeight w:val="342"/>
          <w:ins w:id="154" w:author="Emanuele Dentis" w:date="2025-01-07T10:05:00Z" w16du:dateUtc="2025-01-07T10:05:00Z"/>
          <w:trPrChange w:id="155" w:author="Emanuele Dentis" w:date="2025-01-07T10:05:00Z" w16du:dateUtc="2025-01-07T10:05:00Z">
            <w:trPr>
              <w:trHeight w:val="342"/>
            </w:trPr>
          </w:trPrChange>
        </w:trPr>
        <w:tc>
          <w:tcPr>
            <w:cnfStyle w:val="001000000000" w:firstRow="0" w:lastRow="0" w:firstColumn="1" w:lastColumn="0" w:oddVBand="0" w:evenVBand="0" w:oddHBand="0" w:evenHBand="0" w:firstRowFirstColumn="0" w:firstRowLastColumn="0" w:lastRowFirstColumn="0" w:lastRowLastColumn="0"/>
            <w:tcW w:w="2332" w:type="dxa"/>
            <w:noWrap/>
            <w:vAlign w:val="bottom"/>
            <w:tcPrChange w:id="156" w:author="Emanuele Dentis" w:date="2025-01-07T10:05:00Z" w16du:dateUtc="2025-01-07T10:05:00Z">
              <w:tcPr>
                <w:tcW w:w="2332" w:type="dxa"/>
                <w:noWrap/>
              </w:tcPr>
            </w:tcPrChange>
          </w:tcPr>
          <w:p w14:paraId="2E1EC168" w14:textId="4177674C" w:rsidR="0025280E" w:rsidRPr="0025280E" w:rsidRDefault="0025280E" w:rsidP="0025280E">
            <w:pPr>
              <w:pStyle w:val="BodyText"/>
              <w:spacing w:after="120"/>
              <w:rPr>
                <w:ins w:id="157" w:author="Emanuele Dentis" w:date="2025-01-07T10:05:00Z" w16du:dateUtc="2025-01-07T10:05:00Z"/>
                <w:rFonts w:asciiTheme="majorHAnsi" w:hAnsiTheme="majorHAnsi" w:cstheme="majorHAnsi"/>
                <w:b w:val="0"/>
                <w:bCs w:val="0"/>
                <w:rPrChange w:id="158" w:author="Emanuele Dentis" w:date="2025-01-07T10:06:00Z" w16du:dateUtc="2025-01-07T10:06:00Z">
                  <w:rPr>
                    <w:ins w:id="159" w:author="Emanuele Dentis" w:date="2025-01-07T10:05:00Z" w16du:dateUtc="2025-01-07T10:05:00Z"/>
                    <w:b w:val="0"/>
                    <w:bCs w:val="0"/>
                  </w:rPr>
                </w:rPrChange>
              </w:rPr>
            </w:pPr>
            <w:ins w:id="160" w:author="Emanuele Dentis" w:date="2025-01-07T10:05:00Z" w16du:dateUtc="2025-01-07T10:05:00Z">
              <w:r w:rsidRPr="0025280E">
                <w:rPr>
                  <w:rFonts w:asciiTheme="majorHAnsi" w:hAnsiTheme="majorHAnsi" w:cstheme="majorHAnsi"/>
                  <w:b w:val="0"/>
                  <w:bCs w:val="0"/>
                  <w:color w:val="000000"/>
                  <w:rPrChange w:id="161" w:author="Emanuele Dentis" w:date="2025-01-07T10:06:00Z" w16du:dateUtc="2025-01-07T10:06:00Z">
                    <w:rPr>
                      <w:rFonts w:ascii="Calibri" w:hAnsi="Calibri" w:cs="Calibri"/>
                      <w:color w:val="000000"/>
                      <w:sz w:val="22"/>
                      <w:szCs w:val="22"/>
                    </w:rPr>
                  </w:rPrChange>
                </w:rPr>
                <w:t xml:space="preserve">        21.474544 </w:t>
              </w:r>
            </w:ins>
          </w:p>
        </w:tc>
        <w:tc>
          <w:tcPr>
            <w:tcW w:w="2333" w:type="dxa"/>
            <w:noWrap/>
            <w:vAlign w:val="bottom"/>
            <w:tcPrChange w:id="162" w:author="Emanuele Dentis" w:date="2025-01-07T10:05:00Z" w16du:dateUtc="2025-01-07T10:05:00Z">
              <w:tcPr>
                <w:tcW w:w="2332" w:type="dxa"/>
                <w:noWrap/>
              </w:tcPr>
            </w:tcPrChange>
          </w:tcPr>
          <w:p w14:paraId="6CEE7577" w14:textId="1CC2B8B6" w:rsidR="0025280E" w:rsidRPr="0025280E" w:rsidRDefault="0025280E" w:rsidP="0025280E">
            <w:pPr>
              <w:pStyle w:val="BodyText"/>
              <w:spacing w:after="120"/>
              <w:cnfStyle w:val="000000000000" w:firstRow="0" w:lastRow="0" w:firstColumn="0" w:lastColumn="0" w:oddVBand="0" w:evenVBand="0" w:oddHBand="0" w:evenHBand="0" w:firstRowFirstColumn="0" w:firstRowLastColumn="0" w:lastRowFirstColumn="0" w:lastRowLastColumn="0"/>
              <w:rPr>
                <w:ins w:id="163" w:author="Emanuele Dentis" w:date="2025-01-07T10:05:00Z" w16du:dateUtc="2025-01-07T10:05:00Z"/>
                <w:rFonts w:asciiTheme="majorHAnsi" w:hAnsiTheme="majorHAnsi" w:cstheme="majorHAnsi"/>
                <w:rPrChange w:id="164" w:author="Emanuele Dentis" w:date="2025-01-07T10:06:00Z" w16du:dateUtc="2025-01-07T10:06:00Z">
                  <w:rPr>
                    <w:ins w:id="165" w:author="Emanuele Dentis" w:date="2025-01-07T10:05:00Z" w16du:dateUtc="2025-01-07T10:05:00Z"/>
                  </w:rPr>
                </w:rPrChange>
              </w:rPr>
            </w:pPr>
            <w:ins w:id="166" w:author="Emanuele Dentis" w:date="2025-01-07T10:05:00Z" w16du:dateUtc="2025-01-07T10:05:00Z">
              <w:r w:rsidRPr="0025280E">
                <w:rPr>
                  <w:rFonts w:asciiTheme="majorHAnsi" w:hAnsiTheme="majorHAnsi" w:cstheme="majorHAnsi"/>
                  <w:color w:val="000000"/>
                  <w:rPrChange w:id="167" w:author="Emanuele Dentis" w:date="2025-01-07T10:06:00Z" w16du:dateUtc="2025-01-07T10:06:00Z">
                    <w:rPr>
                      <w:rFonts w:ascii="Calibri" w:hAnsi="Calibri" w:cs="Calibri"/>
                      <w:color w:val="000000"/>
                      <w:sz w:val="22"/>
                      <w:szCs w:val="22"/>
                    </w:rPr>
                  </w:rPrChange>
                </w:rPr>
                <w:t xml:space="preserve">-         6.853637 </w:t>
              </w:r>
            </w:ins>
          </w:p>
        </w:tc>
      </w:tr>
    </w:tbl>
    <w:p w14:paraId="59AEF782" w14:textId="77777777" w:rsidR="0025280E" w:rsidRDefault="0025280E" w:rsidP="0025280E">
      <w:pPr>
        <w:pStyle w:val="BodyText"/>
        <w:rPr>
          <w:ins w:id="168" w:author="Emanuele Dentis" w:date="2025-01-07T10:05:00Z" w16du:dateUtc="2025-01-07T10:05:00Z"/>
          <w:lang w:val="en-CA"/>
        </w:rPr>
      </w:pPr>
    </w:p>
    <w:tbl>
      <w:tblPr>
        <w:tblStyle w:val="GridTable4-Accent1"/>
        <w:tblW w:w="0" w:type="auto"/>
        <w:tblLook w:val="04A0" w:firstRow="1" w:lastRow="0" w:firstColumn="1" w:lastColumn="0" w:noHBand="0" w:noVBand="1"/>
      </w:tblPr>
      <w:tblGrid>
        <w:gridCol w:w="2332"/>
        <w:gridCol w:w="2333"/>
        <w:tblGridChange w:id="169">
          <w:tblGrid>
            <w:gridCol w:w="2332"/>
            <w:gridCol w:w="2333"/>
          </w:tblGrid>
        </w:tblGridChange>
      </w:tblGrid>
      <w:tr w:rsidR="0025280E" w:rsidRPr="0025280E" w14:paraId="3B3E2755" w14:textId="77777777" w:rsidTr="00A62AE5">
        <w:trPr>
          <w:cnfStyle w:val="100000000000" w:firstRow="1" w:lastRow="0" w:firstColumn="0" w:lastColumn="0" w:oddVBand="0" w:evenVBand="0" w:oddHBand="0" w:evenHBand="0" w:firstRowFirstColumn="0" w:firstRowLastColumn="0" w:lastRowFirstColumn="0" w:lastRowLastColumn="0"/>
          <w:trHeight w:val="326"/>
          <w:ins w:id="170" w:author="Emanuele Dentis" w:date="2025-01-07T10:05:00Z" w16du:dateUtc="2025-01-07T10:05:00Z"/>
        </w:trPr>
        <w:tc>
          <w:tcPr>
            <w:cnfStyle w:val="001000000000" w:firstRow="0" w:lastRow="0" w:firstColumn="1" w:lastColumn="0" w:oddVBand="0" w:evenVBand="0" w:oddHBand="0" w:evenHBand="0" w:firstRowFirstColumn="0" w:firstRowLastColumn="0" w:lastRowFirstColumn="0" w:lastRowLastColumn="0"/>
            <w:tcW w:w="4665" w:type="dxa"/>
            <w:gridSpan w:val="2"/>
            <w:hideMark/>
          </w:tcPr>
          <w:p w14:paraId="1CF69851" w14:textId="66A29106" w:rsidR="0025280E" w:rsidRPr="0025280E" w:rsidRDefault="0025280E" w:rsidP="00A62AE5">
            <w:pPr>
              <w:pStyle w:val="BodyText"/>
              <w:spacing w:after="120"/>
              <w:rPr>
                <w:ins w:id="171" w:author="Emanuele Dentis" w:date="2025-01-07T10:05:00Z" w16du:dateUtc="2025-01-07T10:05:00Z"/>
                <w:rFonts w:asciiTheme="majorHAnsi" w:hAnsiTheme="majorHAnsi" w:cstheme="majorHAnsi"/>
                <w:rPrChange w:id="172" w:author="Emanuele Dentis" w:date="2025-01-07T10:06:00Z" w16du:dateUtc="2025-01-07T10:06:00Z">
                  <w:rPr>
                    <w:ins w:id="173" w:author="Emanuele Dentis" w:date="2025-01-07T10:05:00Z" w16du:dateUtc="2025-01-07T10:05:00Z"/>
                  </w:rPr>
                </w:rPrChange>
              </w:rPr>
            </w:pPr>
            <w:ins w:id="174" w:author="Emanuele Dentis" w:date="2025-01-07T10:05:00Z" w16du:dateUtc="2025-01-07T10:05:00Z">
              <w:r w:rsidRPr="0025280E">
                <w:rPr>
                  <w:rFonts w:asciiTheme="majorHAnsi" w:hAnsiTheme="majorHAnsi" w:cstheme="majorHAnsi"/>
                  <w:rPrChange w:id="175" w:author="Emanuele Dentis" w:date="2025-01-07T10:06:00Z" w16du:dateUtc="2025-01-07T10:06:00Z">
                    <w:rPr/>
                  </w:rPrChange>
                </w:rPr>
                <w:t xml:space="preserve">Not </w:t>
              </w:r>
              <w:r w:rsidRPr="0025280E">
                <w:rPr>
                  <w:rFonts w:asciiTheme="majorHAnsi" w:hAnsiTheme="majorHAnsi" w:cstheme="majorHAnsi"/>
                  <w:rPrChange w:id="176" w:author="Emanuele Dentis" w:date="2025-01-07T10:06:00Z" w16du:dateUtc="2025-01-07T10:06:00Z">
                    <w:rPr/>
                  </w:rPrChange>
                </w:rPr>
                <w:t xml:space="preserve">Shared </w:t>
              </w:r>
              <w:proofErr w:type="gramStart"/>
              <w:r w:rsidRPr="0025280E">
                <w:rPr>
                  <w:rFonts w:asciiTheme="majorHAnsi" w:hAnsiTheme="majorHAnsi" w:cstheme="majorHAnsi"/>
                  <w:rPrChange w:id="177" w:author="Emanuele Dentis" w:date="2025-01-07T10:06:00Z" w16du:dateUtc="2025-01-07T10:06:00Z">
                    <w:rPr/>
                  </w:rPrChange>
                </w:rPr>
                <w:t>Year Round</w:t>
              </w:r>
              <w:proofErr w:type="gramEnd"/>
              <w:r w:rsidRPr="0025280E">
                <w:rPr>
                  <w:rFonts w:asciiTheme="majorHAnsi" w:hAnsiTheme="majorHAnsi" w:cstheme="majorHAnsi"/>
                  <w:rPrChange w:id="178" w:author="Emanuele Dentis" w:date="2025-01-07T10:06:00Z" w16du:dateUtc="2025-01-07T10:06:00Z">
                    <w:rPr/>
                  </w:rPrChange>
                </w:rPr>
                <w:t xml:space="preserve"> Tariff</w:t>
              </w:r>
            </w:ins>
          </w:p>
        </w:tc>
      </w:tr>
      <w:tr w:rsidR="0025280E" w:rsidRPr="0025280E" w14:paraId="080C1CA7" w14:textId="77777777" w:rsidTr="0025280E">
        <w:trPr>
          <w:cnfStyle w:val="000000100000" w:firstRow="0" w:lastRow="0" w:firstColumn="0" w:lastColumn="0" w:oddVBand="0" w:evenVBand="0" w:oddHBand="1" w:evenHBand="0" w:firstRowFirstColumn="0" w:firstRowLastColumn="0" w:lastRowFirstColumn="0" w:lastRowLastColumn="0"/>
          <w:trHeight w:val="339"/>
          <w:ins w:id="179" w:author="Emanuele Dentis" w:date="2025-01-07T10:05:00Z" w16du:dateUtc="2025-01-07T10:05:00Z"/>
        </w:trPr>
        <w:tc>
          <w:tcPr>
            <w:cnfStyle w:val="001000000000" w:firstRow="0" w:lastRow="0" w:firstColumn="1" w:lastColumn="0" w:oddVBand="0" w:evenVBand="0" w:oddHBand="0" w:evenHBand="0" w:firstRowFirstColumn="0" w:firstRowLastColumn="0" w:lastRowFirstColumn="0" w:lastRowLastColumn="0"/>
            <w:tcW w:w="2332" w:type="dxa"/>
            <w:hideMark/>
          </w:tcPr>
          <w:p w14:paraId="5A77B26E" w14:textId="77777777" w:rsidR="0025280E" w:rsidRPr="0025280E" w:rsidRDefault="0025280E" w:rsidP="00A62AE5">
            <w:pPr>
              <w:pStyle w:val="BodyText"/>
              <w:spacing w:after="120"/>
              <w:jc w:val="center"/>
              <w:rPr>
                <w:ins w:id="180" w:author="Emanuele Dentis" w:date="2025-01-07T10:05:00Z" w16du:dateUtc="2025-01-07T10:05:00Z"/>
                <w:rFonts w:asciiTheme="majorHAnsi" w:hAnsiTheme="majorHAnsi" w:cstheme="majorHAnsi"/>
                <w:rPrChange w:id="181" w:author="Emanuele Dentis" w:date="2025-01-07T10:06:00Z" w16du:dateUtc="2025-01-07T10:06:00Z">
                  <w:rPr>
                    <w:ins w:id="182" w:author="Emanuele Dentis" w:date="2025-01-07T10:05:00Z" w16du:dateUtc="2025-01-07T10:05:00Z"/>
                  </w:rPr>
                </w:rPrChange>
              </w:rPr>
            </w:pPr>
            <w:ins w:id="183" w:author="Emanuele Dentis" w:date="2025-01-07T10:05:00Z" w16du:dateUtc="2025-01-07T10:05:00Z">
              <w:r w:rsidRPr="0025280E">
                <w:rPr>
                  <w:rFonts w:asciiTheme="majorHAnsi" w:hAnsiTheme="majorHAnsi" w:cstheme="majorHAnsi"/>
                  <w:rPrChange w:id="184" w:author="Emanuele Dentis" w:date="2025-01-07T10:06:00Z" w16du:dateUtc="2025-01-07T10:06:00Z">
                    <w:rPr/>
                  </w:rPrChange>
                </w:rPr>
                <w:t>Cap</w:t>
              </w:r>
            </w:ins>
          </w:p>
        </w:tc>
        <w:tc>
          <w:tcPr>
            <w:tcW w:w="2333" w:type="dxa"/>
            <w:hideMark/>
          </w:tcPr>
          <w:p w14:paraId="3D051BE6" w14:textId="77777777" w:rsidR="0025280E" w:rsidRPr="0025280E" w:rsidRDefault="0025280E" w:rsidP="00A62AE5">
            <w:pPr>
              <w:pStyle w:val="BodyText"/>
              <w:spacing w:after="120"/>
              <w:jc w:val="center"/>
              <w:cnfStyle w:val="000000100000" w:firstRow="0" w:lastRow="0" w:firstColumn="0" w:lastColumn="0" w:oddVBand="0" w:evenVBand="0" w:oddHBand="1" w:evenHBand="0" w:firstRowFirstColumn="0" w:firstRowLastColumn="0" w:lastRowFirstColumn="0" w:lastRowLastColumn="0"/>
              <w:rPr>
                <w:ins w:id="185" w:author="Emanuele Dentis" w:date="2025-01-07T10:05:00Z" w16du:dateUtc="2025-01-07T10:05:00Z"/>
                <w:rFonts w:asciiTheme="majorHAnsi" w:hAnsiTheme="majorHAnsi" w:cstheme="majorHAnsi"/>
                <w:b/>
                <w:bCs/>
                <w:rPrChange w:id="186" w:author="Emanuele Dentis" w:date="2025-01-07T10:06:00Z" w16du:dateUtc="2025-01-07T10:06:00Z">
                  <w:rPr>
                    <w:ins w:id="187" w:author="Emanuele Dentis" w:date="2025-01-07T10:05:00Z" w16du:dateUtc="2025-01-07T10:05:00Z"/>
                    <w:b/>
                    <w:bCs/>
                  </w:rPr>
                </w:rPrChange>
              </w:rPr>
            </w:pPr>
            <w:ins w:id="188" w:author="Emanuele Dentis" w:date="2025-01-07T10:05:00Z" w16du:dateUtc="2025-01-07T10:05:00Z">
              <w:r w:rsidRPr="0025280E">
                <w:rPr>
                  <w:rFonts w:asciiTheme="majorHAnsi" w:hAnsiTheme="majorHAnsi" w:cstheme="majorHAnsi"/>
                  <w:b/>
                  <w:bCs/>
                  <w:rPrChange w:id="189" w:author="Emanuele Dentis" w:date="2025-01-07T10:06:00Z" w16du:dateUtc="2025-01-07T10:06:00Z">
                    <w:rPr>
                      <w:b/>
                      <w:bCs/>
                    </w:rPr>
                  </w:rPrChange>
                </w:rPr>
                <w:t>Floor</w:t>
              </w:r>
            </w:ins>
          </w:p>
        </w:tc>
      </w:tr>
      <w:tr w:rsidR="0025280E" w:rsidRPr="0025280E" w14:paraId="42101B6F" w14:textId="77777777" w:rsidTr="0025280E">
        <w:tblPrEx>
          <w:tblW w:w="0" w:type="auto"/>
          <w:tblPrExChange w:id="190" w:author="Emanuele Dentis" w:date="2025-01-07T10:06:00Z" w16du:dateUtc="2025-01-07T10:06:00Z">
            <w:tblPrEx>
              <w:tblW w:w="0" w:type="auto"/>
            </w:tblPrEx>
          </w:tblPrExChange>
        </w:tblPrEx>
        <w:trPr>
          <w:trHeight w:val="342"/>
          <w:ins w:id="191" w:author="Emanuele Dentis" w:date="2025-01-07T10:05:00Z" w16du:dateUtc="2025-01-07T10:05:00Z"/>
          <w:trPrChange w:id="192" w:author="Emanuele Dentis" w:date="2025-01-07T10:06:00Z" w16du:dateUtc="2025-01-07T10:06:00Z">
            <w:trPr>
              <w:trHeight w:val="342"/>
            </w:trPr>
          </w:trPrChange>
        </w:trPr>
        <w:tc>
          <w:tcPr>
            <w:cnfStyle w:val="001000000000" w:firstRow="0" w:lastRow="0" w:firstColumn="1" w:lastColumn="0" w:oddVBand="0" w:evenVBand="0" w:oddHBand="0" w:evenHBand="0" w:firstRowFirstColumn="0" w:firstRowLastColumn="0" w:lastRowFirstColumn="0" w:lastRowLastColumn="0"/>
            <w:tcW w:w="2332" w:type="dxa"/>
            <w:noWrap/>
            <w:vAlign w:val="bottom"/>
            <w:hideMark/>
            <w:tcPrChange w:id="193" w:author="Emanuele Dentis" w:date="2025-01-07T10:06:00Z" w16du:dateUtc="2025-01-07T10:06:00Z">
              <w:tcPr>
                <w:tcW w:w="2332" w:type="dxa"/>
                <w:noWrap/>
                <w:hideMark/>
              </w:tcPr>
            </w:tcPrChange>
          </w:tcPr>
          <w:p w14:paraId="53B3DAD4" w14:textId="774B6855" w:rsidR="0025280E" w:rsidRPr="0025280E" w:rsidRDefault="0025280E" w:rsidP="0025280E">
            <w:pPr>
              <w:pStyle w:val="BodyText"/>
              <w:spacing w:after="120"/>
              <w:rPr>
                <w:ins w:id="194" w:author="Emanuele Dentis" w:date="2025-01-07T10:05:00Z" w16du:dateUtc="2025-01-07T10:05:00Z"/>
                <w:rFonts w:asciiTheme="majorHAnsi" w:hAnsiTheme="majorHAnsi" w:cstheme="majorHAnsi"/>
                <w:b w:val="0"/>
                <w:bCs w:val="0"/>
                <w:rPrChange w:id="195" w:author="Emanuele Dentis" w:date="2025-01-07T10:06:00Z" w16du:dateUtc="2025-01-07T10:06:00Z">
                  <w:rPr>
                    <w:ins w:id="196" w:author="Emanuele Dentis" w:date="2025-01-07T10:05:00Z" w16du:dateUtc="2025-01-07T10:05:00Z"/>
                    <w:b w:val="0"/>
                    <w:bCs w:val="0"/>
                  </w:rPr>
                </w:rPrChange>
              </w:rPr>
            </w:pPr>
            <w:ins w:id="197" w:author="Emanuele Dentis" w:date="2025-01-07T10:06:00Z" w16du:dateUtc="2025-01-07T10:06:00Z">
              <w:r w:rsidRPr="0025280E">
                <w:rPr>
                  <w:rFonts w:asciiTheme="majorHAnsi" w:hAnsiTheme="majorHAnsi" w:cstheme="majorHAnsi"/>
                  <w:b w:val="0"/>
                  <w:bCs w:val="0"/>
                  <w:color w:val="000000"/>
                  <w:rPrChange w:id="198" w:author="Emanuele Dentis" w:date="2025-01-07T10:06:00Z" w16du:dateUtc="2025-01-07T10:06:00Z">
                    <w:rPr>
                      <w:rFonts w:ascii="Calibri" w:hAnsi="Calibri" w:cs="Calibri"/>
                      <w:color w:val="000000"/>
                      <w:sz w:val="22"/>
                      <w:szCs w:val="22"/>
                    </w:rPr>
                  </w:rPrChange>
                </w:rPr>
                <w:t xml:space="preserve">        19.602601 </w:t>
              </w:r>
            </w:ins>
          </w:p>
        </w:tc>
        <w:tc>
          <w:tcPr>
            <w:tcW w:w="2333" w:type="dxa"/>
            <w:noWrap/>
            <w:vAlign w:val="bottom"/>
            <w:hideMark/>
            <w:tcPrChange w:id="199" w:author="Emanuele Dentis" w:date="2025-01-07T10:06:00Z" w16du:dateUtc="2025-01-07T10:06:00Z">
              <w:tcPr>
                <w:tcW w:w="2332" w:type="dxa"/>
                <w:noWrap/>
                <w:hideMark/>
              </w:tcPr>
            </w:tcPrChange>
          </w:tcPr>
          <w:p w14:paraId="35DEDEA4" w14:textId="33D0443D" w:rsidR="0025280E" w:rsidRPr="0025280E" w:rsidRDefault="0025280E" w:rsidP="0025280E">
            <w:pPr>
              <w:pStyle w:val="BodyText"/>
              <w:spacing w:after="120"/>
              <w:cnfStyle w:val="000000000000" w:firstRow="0" w:lastRow="0" w:firstColumn="0" w:lastColumn="0" w:oddVBand="0" w:evenVBand="0" w:oddHBand="0" w:evenHBand="0" w:firstRowFirstColumn="0" w:firstRowLastColumn="0" w:lastRowFirstColumn="0" w:lastRowLastColumn="0"/>
              <w:rPr>
                <w:ins w:id="200" w:author="Emanuele Dentis" w:date="2025-01-07T10:05:00Z" w16du:dateUtc="2025-01-07T10:05:00Z"/>
                <w:rFonts w:asciiTheme="majorHAnsi" w:hAnsiTheme="majorHAnsi" w:cstheme="majorHAnsi"/>
                <w:rPrChange w:id="201" w:author="Emanuele Dentis" w:date="2025-01-07T10:06:00Z" w16du:dateUtc="2025-01-07T10:06:00Z">
                  <w:rPr>
                    <w:ins w:id="202" w:author="Emanuele Dentis" w:date="2025-01-07T10:05:00Z" w16du:dateUtc="2025-01-07T10:05:00Z"/>
                  </w:rPr>
                </w:rPrChange>
              </w:rPr>
            </w:pPr>
            <w:ins w:id="203" w:author="Emanuele Dentis" w:date="2025-01-07T10:06:00Z" w16du:dateUtc="2025-01-07T10:06:00Z">
              <w:r w:rsidRPr="0025280E">
                <w:rPr>
                  <w:rFonts w:asciiTheme="majorHAnsi" w:hAnsiTheme="majorHAnsi" w:cstheme="majorHAnsi"/>
                  <w:color w:val="000000"/>
                  <w:rPrChange w:id="204" w:author="Emanuele Dentis" w:date="2025-01-07T10:06:00Z" w16du:dateUtc="2025-01-07T10:06:00Z">
                    <w:rPr>
                      <w:rFonts w:ascii="Calibri" w:hAnsi="Calibri" w:cs="Calibri"/>
                      <w:color w:val="000000"/>
                      <w:sz w:val="22"/>
                      <w:szCs w:val="22"/>
                    </w:rPr>
                  </w:rPrChange>
                </w:rPr>
                <w:t xml:space="preserve">-         0.010481 </w:t>
              </w:r>
            </w:ins>
          </w:p>
        </w:tc>
      </w:tr>
    </w:tbl>
    <w:p w14:paraId="6CE1BCE4" w14:textId="330FF0D2" w:rsidR="0025280E" w:rsidRDefault="0025280E" w:rsidP="0025280E">
      <w:pPr>
        <w:pStyle w:val="Caption"/>
        <w:rPr>
          <w:ins w:id="205" w:author="Emanuele Dentis" w:date="2025-01-07T10:07:00Z" w16du:dateUtc="2025-01-07T10:07:00Z"/>
        </w:rPr>
      </w:pPr>
      <w:ins w:id="206" w:author="Emanuele Dentis" w:date="2025-01-07T10:07:00Z" w16du:dateUtc="2025-01-07T10:07:00Z">
        <w:r>
          <w:t xml:space="preserve">Table </w:t>
        </w:r>
        <w:r>
          <w:fldChar w:fldCharType="begin"/>
        </w:r>
        <w:r>
          <w:instrText xml:space="preserve"> SEQ Table \* ARABIC </w:instrText>
        </w:r>
      </w:ins>
      <w:r>
        <w:fldChar w:fldCharType="separate"/>
      </w:r>
      <w:ins w:id="207" w:author="Emanuele Dentis" w:date="2025-01-07T10:07:00Z" w16du:dateUtc="2025-01-07T10:07:00Z">
        <w:r>
          <w:rPr>
            <w:noProof/>
          </w:rPr>
          <w:t>1</w:t>
        </w:r>
        <w:r>
          <w:fldChar w:fldCharType="end"/>
        </w:r>
        <w:r>
          <w:t>. Caps and Floors for the components of the Wider Tariff under this Alternative Proposal.</w:t>
        </w:r>
      </w:ins>
    </w:p>
    <w:p w14:paraId="487B8A09" w14:textId="77777777" w:rsidR="003A1323" w:rsidRDefault="003A1323" w:rsidP="0025280E">
      <w:pPr>
        <w:rPr>
          <w:ins w:id="208" w:author="Emanuele Dentis" w:date="2025-01-07T11:35:00Z" w16du:dateUtc="2025-01-07T11:35:00Z"/>
        </w:rPr>
      </w:pPr>
    </w:p>
    <w:p w14:paraId="69656006" w14:textId="15FB66BE" w:rsidR="0025280E" w:rsidRDefault="0025280E" w:rsidP="0025280E">
      <w:pPr>
        <w:rPr>
          <w:ins w:id="209" w:author="Emanuele Dentis" w:date="2025-01-07T10:08:00Z" w16du:dateUtc="2025-01-07T10:08:00Z"/>
        </w:rPr>
      </w:pPr>
      <w:ins w:id="210" w:author="Emanuele Dentis" w:date="2025-01-07T10:07:00Z" w16du:dateUtc="2025-01-07T10:07:00Z">
        <w:r>
          <w:t xml:space="preserve">For an intermittent generation with 45% ALF, </w:t>
        </w:r>
      </w:ins>
      <w:ins w:id="211" w:author="Emanuele Dentis" w:date="2025-01-07T11:43:00Z" w16du:dateUtc="2025-01-07T11:43:00Z">
        <w:r w:rsidR="009C4790">
          <w:t xml:space="preserve">this </w:t>
        </w:r>
      </w:ins>
      <w:ins w:id="212" w:author="Emanuele Dentis" w:date="2025-01-07T11:44:00Z" w16du:dateUtc="2025-01-07T11:44:00Z">
        <w:r w:rsidR="009C4790">
          <w:t>Alternative Proposal</w:t>
        </w:r>
      </w:ins>
      <w:ins w:id="213" w:author="Emanuele Dentis" w:date="2025-01-07T10:07:00Z" w16du:dateUtc="2025-01-07T10:07:00Z">
        <w:r>
          <w:t xml:space="preserve"> results in the following W</w:t>
        </w:r>
      </w:ins>
      <w:ins w:id="214" w:author="Emanuele Dentis" w:date="2025-01-07T10:08:00Z" w16du:dateUtc="2025-01-07T10:08:00Z">
        <w:r>
          <w:t>ider Tariff:</w:t>
        </w:r>
      </w:ins>
    </w:p>
    <w:p w14:paraId="10041372" w14:textId="27644F88" w:rsidR="0025280E" w:rsidRDefault="00B639F7" w:rsidP="003A1323">
      <w:pPr>
        <w:pStyle w:val="BodyText"/>
        <w:rPr>
          <w:ins w:id="215" w:author="Emanuele Dentis" w:date="2025-01-07T10:08:00Z" w16du:dateUtc="2025-01-07T10:08:00Z"/>
        </w:rPr>
        <w:pPrChange w:id="216" w:author="Emanuele Dentis" w:date="2025-01-07T11:40:00Z" w16du:dateUtc="2025-01-07T11:40:00Z">
          <w:pPr>
            <w:pStyle w:val="Heading2"/>
          </w:pPr>
        </w:pPrChange>
      </w:pPr>
      <w:ins w:id="217" w:author="Emanuele Dentis" w:date="2025-01-07T10:08:00Z" w16du:dateUtc="2025-01-07T10:08:00Z">
        <w:r>
          <w:rPr>
            <w:noProof/>
          </w:rPr>
          <w:drawing>
            <wp:inline distT="0" distB="0" distL="0" distR="0" wp14:anchorId="4E4BCEB3" wp14:editId="193C59C7">
              <wp:extent cx="6188710" cy="3066415"/>
              <wp:effectExtent l="0" t="0" r="2540" b="635"/>
              <wp:docPr id="751247994" name="Chart 1">
                <a:extLst xmlns:a="http://schemas.openxmlformats.org/drawingml/2006/main">
                  <a:ext uri="{FF2B5EF4-FFF2-40B4-BE49-F238E27FC236}">
                    <a16:creationId xmlns:a16="http://schemas.microsoft.com/office/drawing/2014/main" id="{D1FF1C18-C978-443A-879C-A4D925D55F7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ins>
    </w:p>
    <w:p w14:paraId="5867CB02" w14:textId="04CB9A85" w:rsidR="00232C5D" w:rsidRDefault="00232C5D" w:rsidP="00232C5D">
      <w:pPr>
        <w:pStyle w:val="Caption"/>
        <w:rPr>
          <w:ins w:id="218" w:author="Emanuele Dentis" w:date="2025-01-07T11:33:00Z" w16du:dateUtc="2025-01-07T11:33:00Z"/>
        </w:rPr>
        <w:pPrChange w:id="219" w:author="Emanuele Dentis" w:date="2025-01-07T11:34:00Z" w16du:dateUtc="2025-01-07T11:34:00Z">
          <w:pPr>
            <w:pStyle w:val="BodyText"/>
          </w:pPr>
        </w:pPrChange>
      </w:pPr>
      <w:bookmarkStart w:id="220" w:name="_Toc187142417"/>
      <w:ins w:id="221" w:author="Emanuele Dentis" w:date="2025-01-07T11:34:00Z" w16du:dateUtc="2025-01-07T11:34:00Z">
        <w:r>
          <w:t xml:space="preserve">Figure </w:t>
        </w:r>
        <w:r>
          <w:fldChar w:fldCharType="begin"/>
        </w:r>
        <w:r>
          <w:instrText xml:space="preserve"> SEQ Figure \* ARABIC </w:instrText>
        </w:r>
      </w:ins>
      <w:r>
        <w:fldChar w:fldCharType="separate"/>
      </w:r>
      <w:ins w:id="222" w:author="Emanuele Dentis" w:date="2025-01-07T11:35:00Z" w16du:dateUtc="2025-01-07T11:35:00Z">
        <w:r w:rsidR="003A1323">
          <w:rPr>
            <w:noProof/>
          </w:rPr>
          <w:t>7</w:t>
        </w:r>
      </w:ins>
      <w:ins w:id="223" w:author="Emanuele Dentis" w:date="2025-01-07T11:34:00Z" w16du:dateUtc="2025-01-07T11:34:00Z">
        <w:r>
          <w:fldChar w:fldCharType="end"/>
        </w:r>
        <w:r>
          <w:t xml:space="preserve">. </w:t>
        </w:r>
        <w:r>
          <w:t>Example</w:t>
        </w:r>
        <w:r>
          <w:t xml:space="preserve"> Wider Tariff for an Intermittent Generation with 45% ALF using the Cap and Floor values in Table 1.</w:t>
        </w:r>
      </w:ins>
      <w:bookmarkEnd w:id="220"/>
    </w:p>
    <w:p w14:paraId="083181BF" w14:textId="2718B4C0" w:rsidR="00232C5D" w:rsidRDefault="00232C5D" w:rsidP="00B639F7">
      <w:pPr>
        <w:pStyle w:val="BodyText"/>
        <w:rPr>
          <w:ins w:id="224" w:author="Emanuele Dentis" w:date="2025-01-07T11:32:00Z" w16du:dateUtc="2025-01-07T11:32:00Z"/>
          <w:lang w:val="en-CA"/>
        </w:rPr>
      </w:pPr>
      <w:ins w:id="225" w:author="Emanuele Dentis" w:date="2025-01-07T11:33:00Z" w16du:dateUtc="2025-01-07T11:33:00Z">
        <w:r>
          <w:rPr>
            <w:lang w:val="en-CA"/>
          </w:rPr>
          <w:t xml:space="preserve">The example Wider Tariff in Figure 7 uses an Adjustment Tariff calculated by NESO </w:t>
        </w:r>
      </w:ins>
      <w:ins w:id="226" w:author="Emanuele Dentis" w:date="2025-01-07T11:34:00Z" w16du:dateUtc="2025-01-07T11:34:00Z">
        <w:r>
          <w:rPr>
            <w:lang w:val="en-CA"/>
          </w:rPr>
          <w:t>based on</w:t>
        </w:r>
      </w:ins>
      <w:ins w:id="227" w:author="Emanuele Dentis" w:date="2025-01-07T11:33:00Z" w16du:dateUtc="2025-01-07T11:33:00Z">
        <w:r>
          <w:rPr>
            <w:lang w:val="en-CA"/>
          </w:rPr>
          <w:t xml:space="preserve"> the Cap and Floor values in Table 1.</w:t>
        </w:r>
      </w:ins>
    </w:p>
    <w:p w14:paraId="6D1B67B3" w14:textId="77777777" w:rsidR="00232C5D" w:rsidRDefault="00232C5D" w:rsidP="00B639F7">
      <w:pPr>
        <w:pStyle w:val="BodyText"/>
        <w:rPr>
          <w:ins w:id="228" w:author="Emanuele Dentis" w:date="2025-01-07T10:08:00Z" w16du:dateUtc="2025-01-07T10:08:00Z"/>
          <w:lang w:val="en-CA"/>
        </w:rPr>
      </w:pPr>
    </w:p>
    <w:p w14:paraId="412B62A5" w14:textId="200B74F3" w:rsidR="00B639F7" w:rsidRPr="0048553A" w:rsidRDefault="00B639F7" w:rsidP="0048553A">
      <w:pPr>
        <w:pStyle w:val="BodyText"/>
        <w:rPr>
          <w:ins w:id="229" w:author="Emanuele Dentis" w:date="2025-01-07T11:35:00Z" w16du:dateUtc="2025-01-07T11:35:00Z"/>
          <w:rPrChange w:id="230" w:author="Emanuele Dentis" w:date="2025-01-07T11:44:00Z" w16du:dateUtc="2025-01-07T11:44:00Z">
            <w:rPr>
              <w:ins w:id="231" w:author="Emanuele Dentis" w:date="2025-01-07T11:35:00Z" w16du:dateUtc="2025-01-07T11:35:00Z"/>
              <w:lang w:val="en-CA"/>
            </w:rPr>
          </w:rPrChange>
        </w:rPr>
      </w:pPr>
      <w:ins w:id="232" w:author="Emanuele Dentis" w:date="2025-01-07T10:08:00Z" w16du:dateUtc="2025-01-07T10:08:00Z">
        <w:r w:rsidRPr="0048553A">
          <w:rPr>
            <w:rPrChange w:id="233" w:author="Emanuele Dentis" w:date="2025-01-07T11:44:00Z" w16du:dateUtc="2025-01-07T11:44:00Z">
              <w:rPr>
                <w:lang w:val="en-CA"/>
              </w:rPr>
            </w:rPrChange>
          </w:rPr>
          <w:t xml:space="preserve">For reference, </w:t>
        </w:r>
      </w:ins>
      <w:ins w:id="234" w:author="Emanuele Dentis" w:date="2025-01-07T11:35:00Z" w16du:dateUtc="2025-01-07T11:35:00Z">
        <w:r w:rsidR="003A1323" w:rsidRPr="0048553A">
          <w:rPr>
            <w:rPrChange w:id="235" w:author="Emanuele Dentis" w:date="2025-01-07T11:44:00Z" w16du:dateUtc="2025-01-07T11:44:00Z">
              <w:rPr>
                <w:lang w:val="en-CA"/>
              </w:rPr>
            </w:rPrChange>
          </w:rPr>
          <w:t>the below</w:t>
        </w:r>
      </w:ins>
      <w:ins w:id="236" w:author="Emanuele Dentis" w:date="2025-01-07T10:08:00Z" w16du:dateUtc="2025-01-07T10:08:00Z">
        <w:r w:rsidRPr="0048553A">
          <w:rPr>
            <w:rPrChange w:id="237" w:author="Emanuele Dentis" w:date="2025-01-07T11:44:00Z" w16du:dateUtc="2025-01-07T11:44:00Z">
              <w:rPr>
                <w:lang w:val="en-CA"/>
              </w:rPr>
            </w:rPrChange>
          </w:rPr>
          <w:t xml:space="preserve"> is the Wider Tariff calculated under NESO’s original proposal:</w:t>
        </w:r>
      </w:ins>
    </w:p>
    <w:p w14:paraId="60B028DC" w14:textId="77777777" w:rsidR="003A1323" w:rsidRDefault="003A1323" w:rsidP="003A1323">
      <w:pPr>
        <w:pStyle w:val="BodyText"/>
        <w:keepNext/>
        <w:rPr>
          <w:ins w:id="238" w:author="Emanuele Dentis" w:date="2025-01-07T11:35:00Z" w16du:dateUtc="2025-01-07T11:35:00Z"/>
        </w:rPr>
        <w:pPrChange w:id="239" w:author="Emanuele Dentis" w:date="2025-01-07T11:35:00Z" w16du:dateUtc="2025-01-07T11:35:00Z">
          <w:pPr>
            <w:pStyle w:val="BodyText"/>
          </w:pPr>
        </w:pPrChange>
      </w:pPr>
      <w:ins w:id="240" w:author="Emanuele Dentis" w:date="2025-01-07T11:35:00Z" w16du:dateUtc="2025-01-07T11:35:00Z">
        <w:r>
          <w:rPr>
            <w:noProof/>
          </w:rPr>
          <w:lastRenderedPageBreak/>
          <w:drawing>
            <wp:inline distT="0" distB="0" distL="0" distR="0" wp14:anchorId="2FF68D17" wp14:editId="3D32D18F">
              <wp:extent cx="6188710" cy="3101340"/>
              <wp:effectExtent l="0" t="0" r="2540" b="3810"/>
              <wp:docPr id="246616408" name="Chart 1">
                <a:extLst xmlns:a="http://schemas.openxmlformats.org/drawingml/2006/main">
                  <a:ext uri="{FF2B5EF4-FFF2-40B4-BE49-F238E27FC236}">
                    <a16:creationId xmlns:a16="http://schemas.microsoft.com/office/drawing/2014/main" id="{D1FF1C18-C978-443A-879C-A4D925D55F7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ins>
    </w:p>
    <w:p w14:paraId="287EFDAE" w14:textId="0BCE3740" w:rsidR="003A1323" w:rsidRDefault="003A1323" w:rsidP="003A1323">
      <w:pPr>
        <w:pStyle w:val="Caption"/>
        <w:rPr>
          <w:ins w:id="241" w:author="Emanuele Dentis" w:date="2025-01-07T10:08:00Z" w16du:dateUtc="2025-01-07T10:08:00Z"/>
        </w:rPr>
        <w:pPrChange w:id="242" w:author="Emanuele Dentis" w:date="2025-01-07T11:35:00Z" w16du:dateUtc="2025-01-07T11:35:00Z">
          <w:pPr>
            <w:pStyle w:val="BodyText"/>
          </w:pPr>
        </w:pPrChange>
      </w:pPr>
      <w:bookmarkStart w:id="243" w:name="_Toc187142418"/>
      <w:ins w:id="244" w:author="Emanuele Dentis" w:date="2025-01-07T11:35:00Z" w16du:dateUtc="2025-01-07T11:35:00Z">
        <w:r>
          <w:t xml:space="preserve">Figure </w:t>
        </w:r>
        <w:r>
          <w:fldChar w:fldCharType="begin"/>
        </w:r>
        <w:r>
          <w:instrText xml:space="preserve"> SEQ Figure \* ARABIC </w:instrText>
        </w:r>
      </w:ins>
      <w:r>
        <w:fldChar w:fldCharType="separate"/>
      </w:r>
      <w:ins w:id="245" w:author="Emanuele Dentis" w:date="2025-01-07T11:35:00Z" w16du:dateUtc="2025-01-07T11:35:00Z">
        <w:r>
          <w:rPr>
            <w:noProof/>
          </w:rPr>
          <w:t>8</w:t>
        </w:r>
        <w:r>
          <w:fldChar w:fldCharType="end"/>
        </w:r>
        <w:r>
          <w:t xml:space="preserve">. Example Wider Tariff for an </w:t>
        </w:r>
        <w:r>
          <w:t>Intermittent</w:t>
        </w:r>
        <w:r>
          <w:t xml:space="preserve"> Generator with 45% ALF under NESO's Original Proposal.</w:t>
        </w:r>
      </w:ins>
      <w:bookmarkEnd w:id="243"/>
    </w:p>
    <w:p w14:paraId="11194D55" w14:textId="77777777" w:rsidR="003A1323" w:rsidRPr="00B639F7" w:rsidRDefault="003A1323" w:rsidP="00B639F7">
      <w:pPr>
        <w:pStyle w:val="BodyText"/>
        <w:rPr>
          <w:ins w:id="246" w:author="Emanuele Dentis" w:date="2025-01-07T10:03:00Z" w16du:dateUtc="2025-01-07T10:03:00Z"/>
          <w:lang w:val="en-CA"/>
          <w:rPrChange w:id="247" w:author="Emanuele Dentis" w:date="2025-01-07T10:08:00Z" w16du:dateUtc="2025-01-07T10:08:00Z">
            <w:rPr>
              <w:ins w:id="248" w:author="Emanuele Dentis" w:date="2025-01-07T10:03:00Z" w16du:dateUtc="2025-01-07T10:03:00Z"/>
            </w:rPr>
          </w:rPrChange>
        </w:rPr>
        <w:pPrChange w:id="249" w:author="Emanuele Dentis" w:date="2025-01-07T10:08:00Z" w16du:dateUtc="2025-01-07T10:08:00Z">
          <w:pPr>
            <w:pStyle w:val="Heading2"/>
          </w:pPr>
        </w:pPrChange>
      </w:pPr>
    </w:p>
    <w:p w14:paraId="61B05B60" w14:textId="56582EB1" w:rsidR="00B051F4" w:rsidRDefault="00B051F4" w:rsidP="00B051F4">
      <w:pPr>
        <w:pStyle w:val="Heading2"/>
      </w:pPr>
      <w:bookmarkStart w:id="250" w:name="_Toc187142493"/>
      <w:r>
        <w:t>Alternative Proposal – Ofgem Open Letter</w:t>
      </w:r>
      <w:bookmarkEnd w:id="250"/>
    </w:p>
    <w:p w14:paraId="718933C4" w14:textId="415A1988" w:rsidR="00D01386" w:rsidRPr="00ED4AE8" w:rsidRDefault="00D01386" w:rsidP="00ED4AE8">
      <w:pPr>
        <w:pStyle w:val="BodyText"/>
        <w:rPr>
          <w:sz w:val="24"/>
          <w:szCs w:val="24"/>
          <w:lang w:val="en-CA"/>
        </w:rPr>
      </w:pPr>
      <w:r>
        <w:rPr>
          <w:sz w:val="24"/>
          <w:szCs w:val="24"/>
          <w:lang w:val="en-CA"/>
        </w:rPr>
        <w:t xml:space="preserve">Table </w:t>
      </w:r>
      <w:ins w:id="251" w:author="Emanuele Dentis" w:date="2025-01-07T11:42:00Z" w16du:dateUtc="2025-01-07T11:42:00Z">
        <w:r w:rsidR="00E75D9A">
          <w:rPr>
            <w:sz w:val="24"/>
            <w:szCs w:val="24"/>
            <w:lang w:val="en-CA"/>
          </w:rPr>
          <w:t>2</w:t>
        </w:r>
      </w:ins>
      <w:del w:id="252" w:author="Emanuele Dentis" w:date="2025-01-07T11:42:00Z" w16du:dateUtc="2025-01-07T11:42:00Z">
        <w:r w:rsidDel="00E75D9A">
          <w:rPr>
            <w:sz w:val="24"/>
            <w:szCs w:val="24"/>
            <w:lang w:val="en-CA"/>
          </w:rPr>
          <w:delText>1</w:delText>
        </w:r>
      </w:del>
      <w:r>
        <w:rPr>
          <w:sz w:val="24"/>
          <w:szCs w:val="24"/>
          <w:lang w:val="en-CA"/>
        </w:rPr>
        <w:t xml:space="preserve"> below </w:t>
      </w:r>
      <w:r w:rsidR="00020EBD">
        <w:rPr>
          <w:sz w:val="24"/>
          <w:szCs w:val="24"/>
          <w:lang w:val="en-CA"/>
        </w:rPr>
        <w:t>summarises</w:t>
      </w:r>
      <w:r>
        <w:rPr>
          <w:sz w:val="24"/>
          <w:szCs w:val="24"/>
          <w:lang w:val="en-CA"/>
        </w:rPr>
        <w:t xml:space="preserve"> how this Alternative Proposal better meets Ofgem’s </w:t>
      </w:r>
      <w:r w:rsidR="009C4C0A">
        <w:rPr>
          <w:sz w:val="24"/>
          <w:szCs w:val="24"/>
          <w:lang w:val="en-CA"/>
        </w:rPr>
        <w:t xml:space="preserve">Open Letter points, </w:t>
      </w:r>
      <w:r w:rsidR="0022307D">
        <w:rPr>
          <w:sz w:val="24"/>
          <w:szCs w:val="24"/>
          <w:lang w:val="en-CA"/>
        </w:rPr>
        <w:t xml:space="preserve">as specified in the Terms of Reference for this CMP444 </w:t>
      </w:r>
      <w:sdt>
        <w:sdtPr>
          <w:rPr>
            <w:sz w:val="24"/>
            <w:szCs w:val="24"/>
            <w:lang w:val="en-CA"/>
          </w:rPr>
          <w:id w:val="-754043197"/>
          <w:citation/>
        </w:sdtPr>
        <w:sdtEndPr/>
        <w:sdtContent>
          <w:r w:rsidR="0022307D">
            <w:rPr>
              <w:sz w:val="24"/>
              <w:szCs w:val="24"/>
              <w:lang w:val="en-CA"/>
            </w:rPr>
            <w:fldChar w:fldCharType="begin"/>
          </w:r>
          <w:r w:rsidR="0022307D">
            <w:rPr>
              <w:sz w:val="24"/>
              <w:szCs w:val="24"/>
            </w:rPr>
            <w:instrText xml:space="preserve"> CITATION Nat24 \l 2057 </w:instrText>
          </w:r>
          <w:r w:rsidR="0022307D">
            <w:rPr>
              <w:sz w:val="24"/>
              <w:szCs w:val="24"/>
              <w:lang w:val="en-CA"/>
            </w:rPr>
            <w:fldChar w:fldCharType="separate"/>
          </w:r>
          <w:r w:rsidR="0022307D" w:rsidRPr="00ED4AE8">
            <w:rPr>
              <w:noProof/>
              <w:sz w:val="24"/>
              <w:szCs w:val="24"/>
            </w:rPr>
            <w:t>(National Energy System Operator, 2024)</w:t>
          </w:r>
          <w:r w:rsidR="0022307D">
            <w:rPr>
              <w:sz w:val="24"/>
              <w:szCs w:val="24"/>
              <w:lang w:val="en-CA"/>
            </w:rPr>
            <w:fldChar w:fldCharType="end"/>
          </w:r>
        </w:sdtContent>
      </w:sdt>
      <w:r w:rsidR="0022307D">
        <w:rPr>
          <w:sz w:val="24"/>
          <w:szCs w:val="24"/>
          <w:lang w:val="en-CA"/>
        </w:rPr>
        <w:t xml:space="preserve">. </w:t>
      </w:r>
    </w:p>
    <w:tbl>
      <w:tblPr>
        <w:tblStyle w:val="GridTable4-Accent1"/>
        <w:tblW w:w="9921" w:type="dxa"/>
        <w:tblLook w:val="0420" w:firstRow="1" w:lastRow="0" w:firstColumn="0" w:lastColumn="0" w:noHBand="0" w:noVBand="1"/>
      </w:tblPr>
      <w:tblGrid>
        <w:gridCol w:w="5669"/>
        <w:gridCol w:w="2268"/>
        <w:gridCol w:w="1984"/>
      </w:tblGrid>
      <w:tr w:rsidR="009C2A2F" w:rsidRPr="00715F78" w14:paraId="3C0C1664" w14:textId="77777777" w:rsidTr="00ED4AE8">
        <w:trPr>
          <w:cnfStyle w:val="100000000000" w:firstRow="1" w:lastRow="0" w:firstColumn="0" w:lastColumn="0" w:oddVBand="0" w:evenVBand="0" w:oddHBand="0" w:evenHBand="0" w:firstRowFirstColumn="0" w:firstRowLastColumn="0" w:lastRowFirstColumn="0" w:lastRowLastColumn="0"/>
          <w:trHeight w:val="584"/>
        </w:trPr>
        <w:tc>
          <w:tcPr>
            <w:tcW w:w="5669" w:type="dxa"/>
            <w:hideMark/>
          </w:tcPr>
          <w:p w14:paraId="0788DE40" w14:textId="77777777" w:rsidR="00715F78" w:rsidRPr="00ED4AE8" w:rsidRDefault="00715F78" w:rsidP="00715F78">
            <w:pPr>
              <w:pStyle w:val="BodyText"/>
              <w:spacing w:after="120"/>
              <w:rPr>
                <w:sz w:val="24"/>
                <w:szCs w:val="24"/>
              </w:rPr>
            </w:pPr>
            <w:r w:rsidRPr="00ED4AE8">
              <w:rPr>
                <w:sz w:val="24"/>
                <w:szCs w:val="24"/>
              </w:rPr>
              <w:t>Ofgem’s Open Letter Points. Proposal…</w:t>
            </w:r>
          </w:p>
        </w:tc>
        <w:tc>
          <w:tcPr>
            <w:tcW w:w="2268" w:type="dxa"/>
            <w:hideMark/>
          </w:tcPr>
          <w:p w14:paraId="28C3002A" w14:textId="17285AAE" w:rsidR="00715F78" w:rsidRPr="00ED4AE8" w:rsidRDefault="002F38A4" w:rsidP="00715F78">
            <w:pPr>
              <w:pStyle w:val="BodyText"/>
              <w:spacing w:after="120"/>
              <w:rPr>
                <w:sz w:val="24"/>
                <w:szCs w:val="24"/>
              </w:rPr>
            </w:pPr>
            <w:r w:rsidRPr="00ED4AE8">
              <w:rPr>
                <w:sz w:val="24"/>
                <w:szCs w:val="24"/>
              </w:rPr>
              <w:t>Original Proposal</w:t>
            </w:r>
          </w:p>
        </w:tc>
        <w:tc>
          <w:tcPr>
            <w:tcW w:w="1984" w:type="dxa"/>
            <w:hideMark/>
          </w:tcPr>
          <w:p w14:paraId="5BEA069A" w14:textId="575A2063" w:rsidR="00715F78" w:rsidRPr="00ED4AE8" w:rsidRDefault="00715F78" w:rsidP="00715F78">
            <w:pPr>
              <w:pStyle w:val="BodyText"/>
              <w:spacing w:after="120"/>
              <w:rPr>
                <w:sz w:val="24"/>
                <w:szCs w:val="24"/>
              </w:rPr>
            </w:pPr>
            <w:r w:rsidRPr="00ED4AE8">
              <w:rPr>
                <w:sz w:val="24"/>
                <w:szCs w:val="24"/>
              </w:rPr>
              <w:t xml:space="preserve">This </w:t>
            </w:r>
            <w:r w:rsidR="002F38A4" w:rsidRPr="00ED4AE8">
              <w:rPr>
                <w:sz w:val="24"/>
                <w:szCs w:val="24"/>
              </w:rPr>
              <w:t xml:space="preserve">Alternative </w:t>
            </w:r>
            <w:r w:rsidRPr="00ED4AE8">
              <w:rPr>
                <w:sz w:val="24"/>
                <w:szCs w:val="24"/>
              </w:rPr>
              <w:t>Proposal</w:t>
            </w:r>
          </w:p>
        </w:tc>
      </w:tr>
      <w:tr w:rsidR="009C2A2F" w:rsidRPr="00715F78" w14:paraId="41F5F921" w14:textId="77777777" w:rsidTr="00ED4AE8">
        <w:trPr>
          <w:cnfStyle w:val="000000100000" w:firstRow="0" w:lastRow="0" w:firstColumn="0" w:lastColumn="0" w:oddVBand="0" w:evenVBand="0" w:oddHBand="1" w:evenHBand="0" w:firstRowFirstColumn="0" w:firstRowLastColumn="0" w:lastRowFirstColumn="0" w:lastRowLastColumn="0"/>
          <w:trHeight w:val="584"/>
        </w:trPr>
        <w:tc>
          <w:tcPr>
            <w:tcW w:w="5669" w:type="dxa"/>
            <w:hideMark/>
          </w:tcPr>
          <w:p w14:paraId="36C3C901" w14:textId="77777777" w:rsidR="00715F78" w:rsidRPr="00ED4AE8" w:rsidRDefault="00715F78" w:rsidP="00715F78">
            <w:pPr>
              <w:pStyle w:val="BodyText"/>
              <w:spacing w:after="120"/>
              <w:rPr>
                <w:sz w:val="24"/>
                <w:szCs w:val="24"/>
              </w:rPr>
            </w:pPr>
            <w:r w:rsidRPr="00ED4AE8">
              <w:rPr>
                <w:sz w:val="24"/>
                <w:szCs w:val="24"/>
              </w:rPr>
              <w:t>Is cost-reflective</w:t>
            </w:r>
          </w:p>
        </w:tc>
        <w:tc>
          <w:tcPr>
            <w:tcW w:w="2268" w:type="dxa"/>
            <w:hideMark/>
          </w:tcPr>
          <w:p w14:paraId="1002FA91" w14:textId="77777777" w:rsidR="00715F78" w:rsidRPr="00ED4AE8" w:rsidRDefault="00715F78" w:rsidP="00ED4AE8">
            <w:pPr>
              <w:pStyle w:val="BodyText"/>
              <w:spacing w:after="120"/>
              <w:jc w:val="center"/>
              <w:rPr>
                <w:sz w:val="40"/>
                <w:szCs w:val="40"/>
              </w:rPr>
            </w:pPr>
            <w:r w:rsidRPr="00ED4AE8">
              <w:rPr>
                <w:color w:val="00B050"/>
                <w:sz w:val="40"/>
                <w:szCs w:val="40"/>
              </w:rPr>
              <w:sym w:font="Wingdings" w:char="F0FC"/>
            </w:r>
          </w:p>
        </w:tc>
        <w:tc>
          <w:tcPr>
            <w:tcW w:w="1984" w:type="dxa"/>
            <w:hideMark/>
          </w:tcPr>
          <w:p w14:paraId="5D533FED" w14:textId="77777777" w:rsidR="00715F78" w:rsidRPr="00ED4AE8" w:rsidRDefault="00715F78" w:rsidP="00ED4AE8">
            <w:pPr>
              <w:pStyle w:val="BodyText"/>
              <w:spacing w:after="120"/>
              <w:jc w:val="center"/>
              <w:rPr>
                <w:color w:val="00B050"/>
                <w:sz w:val="40"/>
                <w:szCs w:val="40"/>
              </w:rPr>
            </w:pPr>
            <w:r w:rsidRPr="00ED4AE8">
              <w:rPr>
                <w:color w:val="00B050"/>
                <w:sz w:val="40"/>
                <w:szCs w:val="40"/>
              </w:rPr>
              <w:sym w:font="Wingdings" w:char="F0FC"/>
            </w:r>
          </w:p>
        </w:tc>
      </w:tr>
      <w:tr w:rsidR="009C2A2F" w:rsidRPr="00715F78" w14:paraId="704AE4C1" w14:textId="77777777" w:rsidTr="00ED4AE8">
        <w:trPr>
          <w:trHeight w:val="584"/>
        </w:trPr>
        <w:tc>
          <w:tcPr>
            <w:tcW w:w="5669" w:type="dxa"/>
            <w:hideMark/>
          </w:tcPr>
          <w:p w14:paraId="67D478D2" w14:textId="77777777" w:rsidR="00715F78" w:rsidRPr="00ED4AE8" w:rsidRDefault="00715F78" w:rsidP="00715F78">
            <w:pPr>
              <w:pStyle w:val="BodyText"/>
              <w:spacing w:after="120"/>
              <w:rPr>
                <w:sz w:val="24"/>
                <w:szCs w:val="24"/>
              </w:rPr>
            </w:pPr>
            <w:r w:rsidRPr="00ED4AE8">
              <w:rPr>
                <w:sz w:val="24"/>
                <w:szCs w:val="24"/>
              </w:rPr>
              <w:t>Establishes appropriate individual, upper and lower limits for induvial Tariffs</w:t>
            </w:r>
          </w:p>
        </w:tc>
        <w:tc>
          <w:tcPr>
            <w:tcW w:w="2268" w:type="dxa"/>
            <w:hideMark/>
          </w:tcPr>
          <w:p w14:paraId="5D2C03C1" w14:textId="77777777" w:rsidR="00715F78" w:rsidRPr="00ED4AE8" w:rsidRDefault="00715F78" w:rsidP="00ED4AE8">
            <w:pPr>
              <w:pStyle w:val="BodyText"/>
              <w:spacing w:after="120"/>
              <w:jc w:val="center"/>
              <w:rPr>
                <w:color w:val="FF0000"/>
                <w:sz w:val="40"/>
                <w:szCs w:val="40"/>
              </w:rPr>
            </w:pPr>
            <w:r w:rsidRPr="00ED4AE8">
              <w:rPr>
                <w:color w:val="FF0000"/>
                <w:sz w:val="40"/>
                <w:szCs w:val="40"/>
              </w:rPr>
              <w:sym w:font="Wingdings" w:char="F0FB"/>
            </w:r>
          </w:p>
          <w:p w14:paraId="7C98D96D" w14:textId="0AD4B28E" w:rsidR="00715F78" w:rsidRPr="00ED4AE8" w:rsidRDefault="00715F78" w:rsidP="00ED4AE8">
            <w:pPr>
              <w:pStyle w:val="BodyText"/>
              <w:spacing w:after="120"/>
              <w:jc w:val="center"/>
              <w:rPr>
                <w:sz w:val="24"/>
                <w:szCs w:val="24"/>
              </w:rPr>
            </w:pPr>
            <w:r w:rsidRPr="00ED4AE8">
              <w:rPr>
                <w:color w:val="FF0000"/>
                <w:sz w:val="24"/>
                <w:szCs w:val="24"/>
              </w:rPr>
              <w:t xml:space="preserve">Using standard deviation is not </w:t>
            </w:r>
            <w:proofErr w:type="spellStart"/>
            <w:r w:rsidR="00A92906">
              <w:rPr>
                <w:color w:val="FF0000"/>
                <w:sz w:val="24"/>
                <w:szCs w:val="24"/>
              </w:rPr>
              <w:t>mahtematically</w:t>
            </w:r>
            <w:proofErr w:type="spellEnd"/>
            <w:r w:rsidRPr="00ED4AE8">
              <w:rPr>
                <w:color w:val="FF0000"/>
                <w:sz w:val="24"/>
                <w:szCs w:val="24"/>
              </w:rPr>
              <w:t xml:space="preserve"> appropriate</w:t>
            </w:r>
          </w:p>
        </w:tc>
        <w:tc>
          <w:tcPr>
            <w:tcW w:w="1984" w:type="dxa"/>
            <w:hideMark/>
          </w:tcPr>
          <w:p w14:paraId="0EDA3465" w14:textId="77777777" w:rsidR="00715F78" w:rsidRPr="00ED4AE8" w:rsidRDefault="00715F78" w:rsidP="00ED4AE8">
            <w:pPr>
              <w:pStyle w:val="BodyText"/>
              <w:spacing w:after="120"/>
              <w:jc w:val="center"/>
              <w:rPr>
                <w:color w:val="00B050"/>
                <w:sz w:val="40"/>
                <w:szCs w:val="40"/>
              </w:rPr>
            </w:pPr>
            <w:r w:rsidRPr="00ED4AE8">
              <w:rPr>
                <w:color w:val="00B050"/>
                <w:sz w:val="40"/>
                <w:szCs w:val="40"/>
              </w:rPr>
              <w:sym w:font="Wingdings" w:char="F0FC"/>
            </w:r>
          </w:p>
        </w:tc>
      </w:tr>
      <w:tr w:rsidR="009C2A2F" w:rsidRPr="00715F78" w14:paraId="1897E66C" w14:textId="77777777" w:rsidTr="00ED4AE8">
        <w:trPr>
          <w:cnfStyle w:val="000000100000" w:firstRow="0" w:lastRow="0" w:firstColumn="0" w:lastColumn="0" w:oddVBand="0" w:evenVBand="0" w:oddHBand="1" w:evenHBand="0" w:firstRowFirstColumn="0" w:firstRowLastColumn="0" w:lastRowFirstColumn="0" w:lastRowLastColumn="0"/>
          <w:trHeight w:val="584"/>
        </w:trPr>
        <w:tc>
          <w:tcPr>
            <w:tcW w:w="5669" w:type="dxa"/>
            <w:hideMark/>
          </w:tcPr>
          <w:p w14:paraId="23E452B5" w14:textId="77777777" w:rsidR="00715F78" w:rsidRPr="00ED4AE8" w:rsidRDefault="00715F78" w:rsidP="00715F78">
            <w:pPr>
              <w:pStyle w:val="BodyText"/>
              <w:spacing w:after="120"/>
              <w:rPr>
                <w:sz w:val="24"/>
                <w:szCs w:val="24"/>
              </w:rPr>
            </w:pPr>
            <w:r w:rsidRPr="00ED4AE8">
              <w:rPr>
                <w:sz w:val="24"/>
                <w:szCs w:val="24"/>
              </w:rPr>
              <w:t>Retains locational differentials</w:t>
            </w:r>
          </w:p>
        </w:tc>
        <w:tc>
          <w:tcPr>
            <w:tcW w:w="2268" w:type="dxa"/>
            <w:hideMark/>
          </w:tcPr>
          <w:p w14:paraId="0945BD74" w14:textId="77777777" w:rsidR="00715F78" w:rsidRPr="00ED4AE8" w:rsidRDefault="00715F78" w:rsidP="00ED4AE8">
            <w:pPr>
              <w:pStyle w:val="BodyText"/>
              <w:spacing w:after="120"/>
              <w:jc w:val="center"/>
              <w:rPr>
                <w:color w:val="00B050"/>
                <w:sz w:val="40"/>
                <w:szCs w:val="40"/>
              </w:rPr>
            </w:pPr>
            <w:r w:rsidRPr="00ED4AE8">
              <w:rPr>
                <w:color w:val="00B050"/>
                <w:sz w:val="40"/>
                <w:szCs w:val="40"/>
              </w:rPr>
              <w:sym w:font="Wingdings" w:char="F0FC"/>
            </w:r>
          </w:p>
        </w:tc>
        <w:tc>
          <w:tcPr>
            <w:tcW w:w="1984" w:type="dxa"/>
            <w:hideMark/>
          </w:tcPr>
          <w:p w14:paraId="5381BA7F" w14:textId="77777777" w:rsidR="00715F78" w:rsidRPr="00ED4AE8" w:rsidRDefault="00715F78" w:rsidP="00ED4AE8">
            <w:pPr>
              <w:pStyle w:val="BodyText"/>
              <w:spacing w:after="120"/>
              <w:jc w:val="center"/>
              <w:rPr>
                <w:color w:val="00B050"/>
                <w:sz w:val="40"/>
                <w:szCs w:val="40"/>
              </w:rPr>
            </w:pPr>
            <w:r w:rsidRPr="00ED4AE8">
              <w:rPr>
                <w:color w:val="00B050"/>
                <w:sz w:val="40"/>
                <w:szCs w:val="40"/>
              </w:rPr>
              <w:sym w:font="Wingdings" w:char="F0FC"/>
            </w:r>
          </w:p>
        </w:tc>
      </w:tr>
      <w:tr w:rsidR="009C2A2F" w:rsidRPr="00715F78" w14:paraId="257B5D84" w14:textId="77777777" w:rsidTr="00ED4AE8">
        <w:trPr>
          <w:trHeight w:val="584"/>
        </w:trPr>
        <w:tc>
          <w:tcPr>
            <w:tcW w:w="5669" w:type="dxa"/>
            <w:hideMark/>
          </w:tcPr>
          <w:p w14:paraId="4D2F1CF1" w14:textId="77777777" w:rsidR="00715F78" w:rsidRPr="00ED4AE8" w:rsidRDefault="00715F78" w:rsidP="00715F78">
            <w:pPr>
              <w:pStyle w:val="BodyText"/>
              <w:spacing w:after="120"/>
              <w:rPr>
                <w:sz w:val="24"/>
                <w:szCs w:val="24"/>
              </w:rPr>
            </w:pPr>
            <w:r w:rsidRPr="00ED4AE8">
              <w:rPr>
                <w:sz w:val="24"/>
                <w:szCs w:val="24"/>
              </w:rPr>
              <w:t>Complies with Regulation 838/2010</w:t>
            </w:r>
          </w:p>
        </w:tc>
        <w:tc>
          <w:tcPr>
            <w:tcW w:w="2268" w:type="dxa"/>
            <w:hideMark/>
          </w:tcPr>
          <w:p w14:paraId="23762989" w14:textId="77777777" w:rsidR="00715F78" w:rsidRPr="00ED4AE8" w:rsidRDefault="00715F78" w:rsidP="00ED4AE8">
            <w:pPr>
              <w:pStyle w:val="BodyText"/>
              <w:spacing w:after="120"/>
              <w:jc w:val="center"/>
              <w:rPr>
                <w:color w:val="00B050"/>
                <w:sz w:val="40"/>
                <w:szCs w:val="40"/>
              </w:rPr>
            </w:pPr>
            <w:r w:rsidRPr="00ED4AE8">
              <w:rPr>
                <w:color w:val="00B050"/>
                <w:sz w:val="40"/>
                <w:szCs w:val="40"/>
              </w:rPr>
              <w:sym w:font="Wingdings" w:char="F0FC"/>
            </w:r>
          </w:p>
        </w:tc>
        <w:tc>
          <w:tcPr>
            <w:tcW w:w="1984" w:type="dxa"/>
            <w:hideMark/>
          </w:tcPr>
          <w:p w14:paraId="07243A66" w14:textId="77777777" w:rsidR="00715F78" w:rsidRPr="00ED4AE8" w:rsidRDefault="00715F78" w:rsidP="00ED4AE8">
            <w:pPr>
              <w:pStyle w:val="BodyText"/>
              <w:spacing w:after="120"/>
              <w:jc w:val="center"/>
              <w:rPr>
                <w:color w:val="00B050"/>
                <w:sz w:val="40"/>
                <w:szCs w:val="40"/>
              </w:rPr>
            </w:pPr>
            <w:r w:rsidRPr="00ED4AE8">
              <w:rPr>
                <w:color w:val="00B050"/>
                <w:sz w:val="40"/>
                <w:szCs w:val="40"/>
              </w:rPr>
              <w:sym w:font="Wingdings" w:char="F0FC"/>
            </w:r>
          </w:p>
        </w:tc>
      </w:tr>
      <w:tr w:rsidR="00387FB4" w:rsidRPr="00715F78" w14:paraId="413F6B19" w14:textId="77777777" w:rsidTr="00ED4AE8">
        <w:trPr>
          <w:cnfStyle w:val="000000100000" w:firstRow="0" w:lastRow="0" w:firstColumn="0" w:lastColumn="0" w:oddVBand="0" w:evenVBand="0" w:oddHBand="1" w:evenHBand="0" w:firstRowFirstColumn="0" w:firstRowLastColumn="0" w:lastRowFirstColumn="0" w:lastRowLastColumn="0"/>
          <w:trHeight w:val="584"/>
        </w:trPr>
        <w:tc>
          <w:tcPr>
            <w:tcW w:w="5669" w:type="dxa"/>
          </w:tcPr>
          <w:p w14:paraId="391F36FC" w14:textId="43423163" w:rsidR="00387FB4" w:rsidRPr="00ED4AE8" w:rsidRDefault="00387FB4" w:rsidP="00387FB4">
            <w:pPr>
              <w:pStyle w:val="BodyText"/>
              <w:rPr>
                <w:sz w:val="24"/>
                <w:szCs w:val="24"/>
              </w:rPr>
            </w:pPr>
            <w:r w:rsidRPr="00ED4AE8">
              <w:rPr>
                <w:sz w:val="24"/>
                <w:szCs w:val="24"/>
              </w:rPr>
              <w:t>Can be implemented without NESO revising its TNUoS forecasting approach</w:t>
            </w:r>
          </w:p>
        </w:tc>
        <w:tc>
          <w:tcPr>
            <w:tcW w:w="2268" w:type="dxa"/>
          </w:tcPr>
          <w:p w14:paraId="7D8D359D" w14:textId="0E16BE77" w:rsidR="00387FB4" w:rsidRPr="00ED4AE8" w:rsidRDefault="00387FB4" w:rsidP="00ED4AE8">
            <w:pPr>
              <w:pStyle w:val="BodyText"/>
              <w:jc w:val="center"/>
              <w:rPr>
                <w:color w:val="00B050"/>
                <w:sz w:val="40"/>
                <w:szCs w:val="40"/>
              </w:rPr>
            </w:pPr>
            <w:r w:rsidRPr="00ED4AE8">
              <w:rPr>
                <w:color w:val="00B050"/>
                <w:sz w:val="40"/>
                <w:szCs w:val="40"/>
              </w:rPr>
              <w:sym w:font="Wingdings" w:char="F0FC"/>
            </w:r>
          </w:p>
        </w:tc>
        <w:tc>
          <w:tcPr>
            <w:tcW w:w="1984" w:type="dxa"/>
          </w:tcPr>
          <w:p w14:paraId="2D4EC099" w14:textId="19959BE5" w:rsidR="00387FB4" w:rsidRPr="00ED4AE8" w:rsidRDefault="00387FB4" w:rsidP="00ED4AE8">
            <w:pPr>
              <w:pStyle w:val="BodyText"/>
              <w:jc w:val="center"/>
              <w:rPr>
                <w:color w:val="00B050"/>
                <w:sz w:val="40"/>
                <w:szCs w:val="40"/>
              </w:rPr>
            </w:pPr>
            <w:r w:rsidRPr="00ED4AE8">
              <w:rPr>
                <w:color w:val="00B050"/>
                <w:sz w:val="40"/>
                <w:szCs w:val="40"/>
              </w:rPr>
              <w:sym w:font="Wingdings" w:char="F0FC"/>
            </w:r>
          </w:p>
        </w:tc>
      </w:tr>
      <w:tr w:rsidR="00387FB4" w:rsidRPr="00715F78" w14:paraId="1388D207" w14:textId="77777777" w:rsidTr="00ED4AE8">
        <w:trPr>
          <w:trHeight w:val="584"/>
        </w:trPr>
        <w:tc>
          <w:tcPr>
            <w:tcW w:w="5669" w:type="dxa"/>
            <w:hideMark/>
          </w:tcPr>
          <w:p w14:paraId="3CFFBD2E" w14:textId="77777777" w:rsidR="00387FB4" w:rsidRPr="00ED4AE8" w:rsidRDefault="00387FB4" w:rsidP="00387FB4">
            <w:pPr>
              <w:pStyle w:val="BodyText"/>
              <w:spacing w:after="120"/>
              <w:rPr>
                <w:sz w:val="24"/>
                <w:szCs w:val="24"/>
              </w:rPr>
            </w:pPr>
            <w:r w:rsidRPr="00ED4AE8">
              <w:rPr>
                <w:sz w:val="24"/>
                <w:szCs w:val="24"/>
              </w:rPr>
              <w:t>Can be implemented from April 2026</w:t>
            </w:r>
          </w:p>
        </w:tc>
        <w:tc>
          <w:tcPr>
            <w:tcW w:w="2268" w:type="dxa"/>
            <w:hideMark/>
          </w:tcPr>
          <w:p w14:paraId="3A096B99" w14:textId="77777777" w:rsidR="00387FB4" w:rsidRPr="00ED4AE8" w:rsidRDefault="00387FB4" w:rsidP="00ED4AE8">
            <w:pPr>
              <w:pStyle w:val="BodyText"/>
              <w:spacing w:after="120"/>
              <w:jc w:val="center"/>
              <w:rPr>
                <w:color w:val="00B050"/>
                <w:sz w:val="40"/>
                <w:szCs w:val="40"/>
              </w:rPr>
            </w:pPr>
            <w:r w:rsidRPr="00ED4AE8">
              <w:rPr>
                <w:color w:val="00B050"/>
                <w:sz w:val="40"/>
                <w:szCs w:val="40"/>
              </w:rPr>
              <w:sym w:font="Wingdings" w:char="F0FC"/>
            </w:r>
          </w:p>
        </w:tc>
        <w:tc>
          <w:tcPr>
            <w:tcW w:w="1984" w:type="dxa"/>
            <w:hideMark/>
          </w:tcPr>
          <w:p w14:paraId="167196EA" w14:textId="77777777" w:rsidR="00387FB4" w:rsidRPr="00ED4AE8" w:rsidRDefault="00387FB4" w:rsidP="00ED4AE8">
            <w:pPr>
              <w:pStyle w:val="BodyText"/>
              <w:spacing w:after="120"/>
              <w:jc w:val="center"/>
              <w:rPr>
                <w:color w:val="00B050"/>
                <w:sz w:val="40"/>
                <w:szCs w:val="40"/>
              </w:rPr>
            </w:pPr>
            <w:r w:rsidRPr="00ED4AE8">
              <w:rPr>
                <w:color w:val="00B050"/>
                <w:sz w:val="40"/>
                <w:szCs w:val="40"/>
              </w:rPr>
              <w:sym w:font="Wingdings" w:char="F0FC"/>
            </w:r>
          </w:p>
        </w:tc>
      </w:tr>
      <w:tr w:rsidR="00387FB4" w:rsidRPr="00715F78" w14:paraId="1ACA47D5" w14:textId="77777777" w:rsidTr="00ED4AE8">
        <w:trPr>
          <w:cnfStyle w:val="000000100000" w:firstRow="0" w:lastRow="0" w:firstColumn="0" w:lastColumn="0" w:oddVBand="0" w:evenVBand="0" w:oddHBand="1" w:evenHBand="0" w:firstRowFirstColumn="0" w:firstRowLastColumn="0" w:lastRowFirstColumn="0" w:lastRowLastColumn="0"/>
          <w:trHeight w:val="584"/>
        </w:trPr>
        <w:tc>
          <w:tcPr>
            <w:tcW w:w="5669" w:type="dxa"/>
            <w:hideMark/>
          </w:tcPr>
          <w:p w14:paraId="7892544D" w14:textId="346474A9" w:rsidR="00387FB4" w:rsidRPr="00ED4AE8" w:rsidRDefault="00387FB4" w:rsidP="00387FB4">
            <w:pPr>
              <w:pStyle w:val="BodyText"/>
              <w:spacing w:after="120"/>
              <w:rPr>
                <w:sz w:val="24"/>
                <w:szCs w:val="24"/>
              </w:rPr>
            </w:pPr>
            <w:r w:rsidRPr="00ED4AE8">
              <w:rPr>
                <w:sz w:val="24"/>
                <w:szCs w:val="24"/>
              </w:rPr>
              <w:lastRenderedPageBreak/>
              <w:t>Also provides a floor –</w:t>
            </w:r>
            <w:r w:rsidR="00D466CE" w:rsidRPr="00ED4AE8">
              <w:rPr>
                <w:sz w:val="24"/>
                <w:szCs w:val="24"/>
              </w:rPr>
              <w:t xml:space="preserve"> </w:t>
            </w:r>
            <w:r w:rsidRPr="00ED4AE8">
              <w:rPr>
                <w:sz w:val="24"/>
                <w:szCs w:val="24"/>
              </w:rPr>
              <w:t>”a cap without a floor would […] result in inefficient signals”</w:t>
            </w:r>
            <w:r w:rsidR="008E3D09" w:rsidRPr="00ED4AE8">
              <w:rPr>
                <w:sz w:val="24"/>
                <w:szCs w:val="24"/>
              </w:rPr>
              <w:t xml:space="preserve"> </w:t>
            </w:r>
            <w:sdt>
              <w:sdtPr>
                <w:rPr>
                  <w:sz w:val="24"/>
                  <w:szCs w:val="24"/>
                </w:rPr>
                <w:id w:val="2102366277"/>
                <w:citation/>
              </w:sdtPr>
              <w:sdtEndPr/>
              <w:sdtContent>
                <w:r w:rsidR="008E3D09" w:rsidRPr="00ED4AE8">
                  <w:rPr>
                    <w:sz w:val="24"/>
                    <w:szCs w:val="24"/>
                  </w:rPr>
                  <w:fldChar w:fldCharType="begin"/>
                </w:r>
                <w:r w:rsidR="008E3D09" w:rsidRPr="00ED4AE8">
                  <w:rPr>
                    <w:sz w:val="24"/>
                    <w:szCs w:val="24"/>
                  </w:rPr>
                  <w:instrText xml:space="preserve"> CITATION Mil24 \l 2057 </w:instrText>
                </w:r>
                <w:r w:rsidR="008E3D09" w:rsidRPr="00ED4AE8">
                  <w:rPr>
                    <w:sz w:val="24"/>
                    <w:szCs w:val="24"/>
                  </w:rPr>
                  <w:fldChar w:fldCharType="separate"/>
                </w:r>
                <w:r w:rsidR="008E3D09" w:rsidRPr="00ED4AE8">
                  <w:rPr>
                    <w:noProof/>
                    <w:sz w:val="24"/>
                    <w:szCs w:val="24"/>
                  </w:rPr>
                  <w:t>(Mills, 2024)</w:t>
                </w:r>
                <w:r w:rsidR="008E3D09" w:rsidRPr="00ED4AE8">
                  <w:rPr>
                    <w:sz w:val="24"/>
                    <w:szCs w:val="24"/>
                  </w:rPr>
                  <w:fldChar w:fldCharType="end"/>
                </w:r>
              </w:sdtContent>
            </w:sdt>
          </w:p>
        </w:tc>
        <w:tc>
          <w:tcPr>
            <w:tcW w:w="2268" w:type="dxa"/>
            <w:hideMark/>
          </w:tcPr>
          <w:p w14:paraId="20B901BD" w14:textId="77777777" w:rsidR="00387FB4" w:rsidRPr="00ED4AE8" w:rsidRDefault="00387FB4" w:rsidP="00ED4AE8">
            <w:pPr>
              <w:pStyle w:val="BodyText"/>
              <w:spacing w:after="120"/>
              <w:jc w:val="center"/>
              <w:rPr>
                <w:color w:val="FF0000"/>
                <w:sz w:val="40"/>
                <w:szCs w:val="40"/>
              </w:rPr>
            </w:pPr>
            <w:r w:rsidRPr="00ED4AE8">
              <w:rPr>
                <w:color w:val="FF0000"/>
                <w:sz w:val="40"/>
                <w:szCs w:val="40"/>
              </w:rPr>
              <w:sym w:font="Wingdings" w:char="F0FB"/>
            </w:r>
          </w:p>
          <w:p w14:paraId="74847B8F" w14:textId="46D2A563" w:rsidR="00387FB4" w:rsidRPr="00ED4AE8" w:rsidRDefault="00A92906" w:rsidP="00ED4AE8">
            <w:pPr>
              <w:pStyle w:val="BodyText"/>
              <w:spacing w:after="120"/>
              <w:jc w:val="center"/>
              <w:rPr>
                <w:sz w:val="24"/>
                <w:szCs w:val="24"/>
              </w:rPr>
            </w:pPr>
            <w:r>
              <w:rPr>
                <w:color w:val="FF0000"/>
                <w:sz w:val="24"/>
                <w:szCs w:val="24"/>
              </w:rPr>
              <w:t>Effectively d</w:t>
            </w:r>
            <w:r w:rsidR="00387FB4" w:rsidRPr="00ED4AE8">
              <w:rPr>
                <w:color w:val="FF0000"/>
                <w:sz w:val="24"/>
                <w:szCs w:val="24"/>
              </w:rPr>
              <w:t>oesn’t provide a floor</w:t>
            </w:r>
          </w:p>
        </w:tc>
        <w:tc>
          <w:tcPr>
            <w:tcW w:w="1984" w:type="dxa"/>
            <w:hideMark/>
          </w:tcPr>
          <w:p w14:paraId="19851D3B" w14:textId="77777777" w:rsidR="00387FB4" w:rsidRPr="00ED4AE8" w:rsidRDefault="00387FB4" w:rsidP="00ED4AE8">
            <w:pPr>
              <w:pStyle w:val="BodyText"/>
              <w:spacing w:after="120"/>
              <w:jc w:val="center"/>
              <w:rPr>
                <w:color w:val="00B050"/>
                <w:sz w:val="40"/>
                <w:szCs w:val="40"/>
              </w:rPr>
            </w:pPr>
            <w:r w:rsidRPr="00ED4AE8">
              <w:rPr>
                <w:color w:val="00B050"/>
                <w:sz w:val="40"/>
                <w:szCs w:val="40"/>
              </w:rPr>
              <w:sym w:font="Wingdings" w:char="F0FC"/>
            </w:r>
          </w:p>
        </w:tc>
      </w:tr>
      <w:tr w:rsidR="00387FB4" w:rsidRPr="00715F78" w14:paraId="2A005664" w14:textId="77777777" w:rsidTr="00ED4AE8">
        <w:trPr>
          <w:trHeight w:val="584"/>
        </w:trPr>
        <w:tc>
          <w:tcPr>
            <w:tcW w:w="5669" w:type="dxa"/>
            <w:hideMark/>
          </w:tcPr>
          <w:p w14:paraId="173DA563" w14:textId="77777777" w:rsidR="00387FB4" w:rsidRPr="00ED4AE8" w:rsidRDefault="00387FB4" w:rsidP="00387FB4">
            <w:pPr>
              <w:pStyle w:val="BodyText"/>
              <w:spacing w:after="120"/>
              <w:rPr>
                <w:sz w:val="24"/>
                <w:szCs w:val="24"/>
              </w:rPr>
            </w:pPr>
            <w:r w:rsidRPr="00ED4AE8">
              <w:rPr>
                <w:sz w:val="24"/>
                <w:szCs w:val="24"/>
              </w:rPr>
              <w:t>Reduces investment uncertainty</w:t>
            </w:r>
          </w:p>
        </w:tc>
        <w:tc>
          <w:tcPr>
            <w:tcW w:w="2268" w:type="dxa"/>
            <w:hideMark/>
          </w:tcPr>
          <w:p w14:paraId="32FE9591" w14:textId="77777777" w:rsidR="00387FB4" w:rsidRPr="00ED4AE8" w:rsidRDefault="00387FB4" w:rsidP="00ED4AE8">
            <w:pPr>
              <w:pStyle w:val="BodyText"/>
              <w:spacing w:after="120"/>
              <w:jc w:val="center"/>
              <w:rPr>
                <w:color w:val="00B050"/>
                <w:sz w:val="40"/>
                <w:szCs w:val="40"/>
              </w:rPr>
            </w:pPr>
            <w:r w:rsidRPr="00ED4AE8">
              <w:rPr>
                <w:color w:val="00B050"/>
                <w:sz w:val="40"/>
                <w:szCs w:val="40"/>
              </w:rPr>
              <w:sym w:font="Wingdings" w:char="F0FC"/>
            </w:r>
          </w:p>
        </w:tc>
        <w:tc>
          <w:tcPr>
            <w:tcW w:w="1984" w:type="dxa"/>
            <w:hideMark/>
          </w:tcPr>
          <w:p w14:paraId="6BBCA3E8" w14:textId="77777777" w:rsidR="00387FB4" w:rsidRPr="00ED4AE8" w:rsidRDefault="00387FB4" w:rsidP="00ED4AE8">
            <w:pPr>
              <w:pStyle w:val="BodyText"/>
              <w:spacing w:after="120"/>
              <w:jc w:val="center"/>
              <w:rPr>
                <w:color w:val="00B050"/>
                <w:sz w:val="40"/>
                <w:szCs w:val="40"/>
              </w:rPr>
            </w:pPr>
            <w:r w:rsidRPr="00ED4AE8">
              <w:rPr>
                <w:color w:val="00B050"/>
                <w:sz w:val="40"/>
                <w:szCs w:val="40"/>
              </w:rPr>
              <w:sym w:font="Wingdings" w:char="F0FC"/>
            </w:r>
          </w:p>
        </w:tc>
      </w:tr>
      <w:tr w:rsidR="00387FB4" w:rsidRPr="00715F78" w14:paraId="4C226020" w14:textId="77777777" w:rsidTr="00ED4AE8">
        <w:trPr>
          <w:cnfStyle w:val="000000100000" w:firstRow="0" w:lastRow="0" w:firstColumn="0" w:lastColumn="0" w:oddVBand="0" w:evenVBand="0" w:oddHBand="1" w:evenHBand="0" w:firstRowFirstColumn="0" w:firstRowLastColumn="0" w:lastRowFirstColumn="0" w:lastRowLastColumn="0"/>
          <w:trHeight w:val="584"/>
        </w:trPr>
        <w:tc>
          <w:tcPr>
            <w:tcW w:w="5669" w:type="dxa"/>
            <w:hideMark/>
          </w:tcPr>
          <w:p w14:paraId="05DA514A" w14:textId="77777777" w:rsidR="00387FB4" w:rsidRPr="00ED4AE8" w:rsidRDefault="00387FB4" w:rsidP="00387FB4">
            <w:pPr>
              <w:pStyle w:val="BodyText"/>
              <w:spacing w:after="120"/>
              <w:rPr>
                <w:sz w:val="24"/>
                <w:szCs w:val="24"/>
              </w:rPr>
            </w:pPr>
            <w:r w:rsidRPr="00ED4AE8">
              <w:rPr>
                <w:sz w:val="24"/>
                <w:szCs w:val="24"/>
              </w:rPr>
              <w:t>Facilitates achievement of Clean Power 2030</w:t>
            </w:r>
          </w:p>
        </w:tc>
        <w:tc>
          <w:tcPr>
            <w:tcW w:w="2268" w:type="dxa"/>
            <w:hideMark/>
          </w:tcPr>
          <w:p w14:paraId="236D2767" w14:textId="77777777" w:rsidR="00387FB4" w:rsidRPr="00ED4AE8" w:rsidRDefault="00387FB4" w:rsidP="00ED4AE8">
            <w:pPr>
              <w:pStyle w:val="BodyText"/>
              <w:spacing w:after="120"/>
              <w:jc w:val="center"/>
              <w:rPr>
                <w:color w:val="00B050"/>
                <w:sz w:val="40"/>
                <w:szCs w:val="40"/>
              </w:rPr>
            </w:pPr>
            <w:r w:rsidRPr="00ED4AE8">
              <w:rPr>
                <w:color w:val="00B050"/>
                <w:sz w:val="40"/>
                <w:szCs w:val="40"/>
              </w:rPr>
              <w:sym w:font="Wingdings" w:char="F0FC"/>
            </w:r>
          </w:p>
        </w:tc>
        <w:tc>
          <w:tcPr>
            <w:tcW w:w="1984" w:type="dxa"/>
            <w:hideMark/>
          </w:tcPr>
          <w:p w14:paraId="2D8D51A4" w14:textId="77777777" w:rsidR="00387FB4" w:rsidRPr="00ED4AE8" w:rsidRDefault="00387FB4" w:rsidP="00ED4AE8">
            <w:pPr>
              <w:pStyle w:val="BodyText"/>
              <w:spacing w:after="120"/>
              <w:jc w:val="center"/>
              <w:rPr>
                <w:color w:val="00B050"/>
                <w:sz w:val="40"/>
                <w:szCs w:val="40"/>
              </w:rPr>
            </w:pPr>
            <w:r w:rsidRPr="00ED4AE8">
              <w:rPr>
                <w:color w:val="00B050"/>
                <w:sz w:val="40"/>
                <w:szCs w:val="40"/>
              </w:rPr>
              <w:sym w:font="Wingdings" w:char="F0FC"/>
            </w:r>
          </w:p>
        </w:tc>
      </w:tr>
      <w:tr w:rsidR="00387FB4" w:rsidRPr="00715F78" w14:paraId="218CEDC2" w14:textId="77777777" w:rsidTr="00ED4AE8">
        <w:trPr>
          <w:trHeight w:val="584"/>
        </w:trPr>
        <w:tc>
          <w:tcPr>
            <w:tcW w:w="5669" w:type="dxa"/>
            <w:hideMark/>
          </w:tcPr>
          <w:p w14:paraId="0CE47536" w14:textId="77777777" w:rsidR="00387FB4" w:rsidRPr="00ED4AE8" w:rsidRDefault="00387FB4" w:rsidP="00387FB4">
            <w:pPr>
              <w:pStyle w:val="BodyText"/>
              <w:spacing w:after="120"/>
              <w:rPr>
                <w:sz w:val="24"/>
                <w:szCs w:val="24"/>
              </w:rPr>
            </w:pPr>
            <w:r w:rsidRPr="00ED4AE8">
              <w:rPr>
                <w:sz w:val="24"/>
                <w:szCs w:val="24"/>
              </w:rPr>
              <w:t>Protects the interest of consumers</w:t>
            </w:r>
          </w:p>
        </w:tc>
        <w:tc>
          <w:tcPr>
            <w:tcW w:w="2268" w:type="dxa"/>
            <w:hideMark/>
          </w:tcPr>
          <w:p w14:paraId="33715336" w14:textId="77777777" w:rsidR="00387FB4" w:rsidRPr="00ED4AE8" w:rsidRDefault="00387FB4" w:rsidP="00ED4AE8">
            <w:pPr>
              <w:pStyle w:val="BodyText"/>
              <w:spacing w:after="120"/>
              <w:jc w:val="center"/>
              <w:rPr>
                <w:color w:val="FF0000"/>
                <w:sz w:val="40"/>
                <w:szCs w:val="40"/>
              </w:rPr>
            </w:pPr>
            <w:r w:rsidRPr="00ED4AE8">
              <w:rPr>
                <w:color w:val="FF0000"/>
                <w:sz w:val="40"/>
                <w:szCs w:val="40"/>
              </w:rPr>
              <w:sym w:font="Wingdings" w:char="F0FB"/>
            </w:r>
          </w:p>
          <w:p w14:paraId="1D921A1B" w14:textId="77777777" w:rsidR="00387FB4" w:rsidRPr="00ED4AE8" w:rsidRDefault="00387FB4" w:rsidP="00ED4AE8">
            <w:pPr>
              <w:pStyle w:val="BodyText"/>
              <w:spacing w:after="120"/>
              <w:jc w:val="center"/>
              <w:rPr>
                <w:sz w:val="24"/>
                <w:szCs w:val="24"/>
              </w:rPr>
            </w:pPr>
            <w:r w:rsidRPr="00ED4AE8">
              <w:rPr>
                <w:color w:val="FF0000"/>
                <w:sz w:val="24"/>
                <w:szCs w:val="24"/>
              </w:rPr>
              <w:t>Consumers subsidise negative unfloored tariffs</w:t>
            </w:r>
          </w:p>
        </w:tc>
        <w:tc>
          <w:tcPr>
            <w:tcW w:w="1984" w:type="dxa"/>
            <w:hideMark/>
          </w:tcPr>
          <w:p w14:paraId="09004F56" w14:textId="77777777" w:rsidR="00387FB4" w:rsidRPr="00ED4AE8" w:rsidRDefault="00387FB4" w:rsidP="00ED4AE8">
            <w:pPr>
              <w:pStyle w:val="BodyText"/>
              <w:spacing w:after="120"/>
              <w:jc w:val="center"/>
              <w:rPr>
                <w:color w:val="00B050"/>
                <w:sz w:val="40"/>
                <w:szCs w:val="40"/>
              </w:rPr>
            </w:pPr>
            <w:r w:rsidRPr="00ED4AE8">
              <w:rPr>
                <w:color w:val="00B050"/>
                <w:sz w:val="40"/>
                <w:szCs w:val="40"/>
              </w:rPr>
              <w:sym w:font="Wingdings" w:char="F0FC"/>
            </w:r>
          </w:p>
        </w:tc>
      </w:tr>
      <w:tr w:rsidR="00387FB4" w:rsidRPr="00715F78" w14:paraId="4E925539" w14:textId="77777777" w:rsidTr="00ED4AE8">
        <w:trPr>
          <w:cnfStyle w:val="000000100000" w:firstRow="0" w:lastRow="0" w:firstColumn="0" w:lastColumn="0" w:oddVBand="0" w:evenVBand="0" w:oddHBand="1" w:evenHBand="0" w:firstRowFirstColumn="0" w:firstRowLastColumn="0" w:lastRowFirstColumn="0" w:lastRowLastColumn="0"/>
          <w:trHeight w:val="584"/>
        </w:trPr>
        <w:tc>
          <w:tcPr>
            <w:tcW w:w="5669" w:type="dxa"/>
            <w:hideMark/>
          </w:tcPr>
          <w:p w14:paraId="7A210258" w14:textId="5A9E3677" w:rsidR="00387FB4" w:rsidRPr="00ED4AE8" w:rsidRDefault="00387FB4" w:rsidP="00387FB4">
            <w:pPr>
              <w:pStyle w:val="BodyText"/>
              <w:spacing w:after="120"/>
              <w:rPr>
                <w:sz w:val="24"/>
                <w:szCs w:val="24"/>
              </w:rPr>
            </w:pPr>
            <w:r w:rsidRPr="00ED4AE8">
              <w:rPr>
                <w:sz w:val="24"/>
                <w:szCs w:val="24"/>
              </w:rPr>
              <w:t>Is simple</w:t>
            </w:r>
            <w:r w:rsidR="00D01386" w:rsidRPr="00ED4AE8">
              <w:rPr>
                <w:sz w:val="24"/>
                <w:szCs w:val="24"/>
              </w:rPr>
              <w:t xml:space="preserve"> – Ofgem rejected other CMPs particularly due to “the complexity of the methodology and deliverability” </w:t>
            </w:r>
            <w:sdt>
              <w:sdtPr>
                <w:rPr>
                  <w:sz w:val="24"/>
                  <w:szCs w:val="24"/>
                </w:rPr>
                <w:id w:val="48732051"/>
                <w:citation/>
              </w:sdtPr>
              <w:sdtEndPr/>
              <w:sdtContent>
                <w:r w:rsidR="00D01386" w:rsidRPr="00ED4AE8">
                  <w:rPr>
                    <w:sz w:val="24"/>
                    <w:szCs w:val="24"/>
                  </w:rPr>
                  <w:fldChar w:fldCharType="begin"/>
                </w:r>
                <w:r w:rsidR="00D01386" w:rsidRPr="00ED4AE8">
                  <w:rPr>
                    <w:sz w:val="24"/>
                    <w:szCs w:val="24"/>
                  </w:rPr>
                  <w:instrText xml:space="preserve"> CITATION Mil24 \l 2057 </w:instrText>
                </w:r>
                <w:r w:rsidR="00D01386" w:rsidRPr="00ED4AE8">
                  <w:rPr>
                    <w:sz w:val="24"/>
                    <w:szCs w:val="24"/>
                  </w:rPr>
                  <w:fldChar w:fldCharType="separate"/>
                </w:r>
                <w:r w:rsidR="00D01386" w:rsidRPr="00ED4AE8">
                  <w:rPr>
                    <w:noProof/>
                    <w:sz w:val="24"/>
                    <w:szCs w:val="24"/>
                  </w:rPr>
                  <w:t>(Mills, 2024)</w:t>
                </w:r>
                <w:r w:rsidR="00D01386" w:rsidRPr="00ED4AE8">
                  <w:rPr>
                    <w:sz w:val="24"/>
                    <w:szCs w:val="24"/>
                  </w:rPr>
                  <w:fldChar w:fldCharType="end"/>
                </w:r>
              </w:sdtContent>
            </w:sdt>
          </w:p>
        </w:tc>
        <w:tc>
          <w:tcPr>
            <w:tcW w:w="2268" w:type="dxa"/>
            <w:hideMark/>
          </w:tcPr>
          <w:p w14:paraId="5F63DB7C" w14:textId="77777777" w:rsidR="00387FB4" w:rsidRPr="00ED4AE8" w:rsidRDefault="00387FB4" w:rsidP="00ED4AE8">
            <w:pPr>
              <w:pStyle w:val="BodyText"/>
              <w:spacing w:after="120"/>
              <w:jc w:val="center"/>
              <w:rPr>
                <w:sz w:val="40"/>
                <w:szCs w:val="40"/>
              </w:rPr>
            </w:pPr>
            <w:r w:rsidRPr="00ED4AE8">
              <w:rPr>
                <w:color w:val="00B050"/>
                <w:sz w:val="40"/>
                <w:szCs w:val="40"/>
              </w:rPr>
              <w:sym w:font="Wingdings" w:char="F0FC"/>
            </w:r>
          </w:p>
        </w:tc>
        <w:tc>
          <w:tcPr>
            <w:tcW w:w="1984" w:type="dxa"/>
            <w:hideMark/>
          </w:tcPr>
          <w:p w14:paraId="14E80515" w14:textId="77777777" w:rsidR="00387FB4" w:rsidRPr="00ED4AE8" w:rsidRDefault="00387FB4" w:rsidP="00ED4AE8">
            <w:pPr>
              <w:pStyle w:val="BodyText"/>
              <w:spacing w:after="120"/>
              <w:jc w:val="center"/>
              <w:rPr>
                <w:color w:val="00B050"/>
                <w:sz w:val="40"/>
                <w:szCs w:val="40"/>
              </w:rPr>
            </w:pPr>
            <w:r w:rsidRPr="00ED4AE8">
              <w:rPr>
                <w:color w:val="00B050"/>
                <w:sz w:val="40"/>
                <w:szCs w:val="40"/>
              </w:rPr>
              <w:sym w:font="Wingdings" w:char="F0FC"/>
            </w:r>
          </w:p>
        </w:tc>
      </w:tr>
    </w:tbl>
    <w:p w14:paraId="183C204A" w14:textId="43F1F2E1" w:rsidR="00A939B9" w:rsidRPr="007512B3" w:rsidRDefault="00D01386" w:rsidP="007512B3">
      <w:pPr>
        <w:pStyle w:val="Caption"/>
        <w:rPr>
          <w:rFonts w:cs="Arial"/>
          <w:sz w:val="24"/>
        </w:rPr>
      </w:pPr>
      <w:r>
        <w:t xml:space="preserve">Table </w:t>
      </w:r>
      <w:fldSimple w:instr=" SEQ Table \* ARABIC ">
        <w:ins w:id="253" w:author="Emanuele Dentis" w:date="2025-01-07T10:07:00Z" w16du:dateUtc="2025-01-07T10:07:00Z">
          <w:r w:rsidR="0025280E">
            <w:rPr>
              <w:noProof/>
            </w:rPr>
            <w:t>2</w:t>
          </w:r>
        </w:ins>
        <w:del w:id="254" w:author="Emanuele Dentis" w:date="2025-01-07T10:07:00Z" w16du:dateUtc="2025-01-07T10:07:00Z">
          <w:r w:rsidR="005E37F6" w:rsidDel="0025280E">
            <w:rPr>
              <w:noProof/>
            </w:rPr>
            <w:delText>1</w:delText>
          </w:r>
        </w:del>
      </w:fldSimple>
      <w:r>
        <w:t>. Comparison of how The Original Proposal and This Alternative Proposal meet Ofgem's requirements for the TNUoS Cap &amp; Floor.</w:t>
      </w:r>
      <w:r w:rsidR="00A939B9">
        <w:br w:type="page"/>
      </w:r>
    </w:p>
    <w:p w14:paraId="7E61E6ED" w14:textId="2831C415" w:rsidR="00CD5DCD" w:rsidRPr="006277B0" w:rsidRDefault="00CD5DCD" w:rsidP="00ED4AE8">
      <w:pPr>
        <w:pStyle w:val="Heading1Numbered"/>
        <w:rPr>
          <w:color w:val="000000"/>
          <w:sz w:val="24"/>
        </w:rPr>
      </w:pPr>
      <w:bookmarkStart w:id="255" w:name="_Toc187142494"/>
      <w:r w:rsidRPr="00663B2B">
        <w:lastRenderedPageBreak/>
        <w:t xml:space="preserve">What is the impact of this </w:t>
      </w:r>
      <w:r w:rsidRPr="00976D98">
        <w:t>change</w:t>
      </w:r>
      <w:r w:rsidRPr="00663B2B">
        <w:t>?</w:t>
      </w:r>
      <w:bookmarkEnd w:id="255"/>
    </w:p>
    <w:tbl>
      <w:tblPr>
        <w:tblpPr w:leftFromText="180" w:rightFromText="180" w:vertAnchor="text" w:horzAnchor="margin" w:tblpY="49"/>
        <w:tblOverlap w:val="never"/>
        <w:tblW w:w="9209" w:type="dxa"/>
        <w:tblBorders>
          <w:top w:val="single" w:sz="4" w:space="0" w:color="FF00FF" w:themeColor="accent1"/>
          <w:left w:val="single" w:sz="4" w:space="0" w:color="FF00FF" w:themeColor="accent1"/>
          <w:bottom w:val="single" w:sz="4" w:space="0" w:color="FF00FF" w:themeColor="accent1"/>
          <w:right w:val="single" w:sz="4" w:space="0" w:color="FF00FF" w:themeColor="accent1"/>
          <w:insideH w:val="single" w:sz="4" w:space="0" w:color="FF00FF" w:themeColor="accent1"/>
          <w:insideV w:val="single" w:sz="4" w:space="0" w:color="FF00FF" w:themeColor="accent1"/>
        </w:tblBorders>
        <w:tblCellMar>
          <w:left w:w="0" w:type="dxa"/>
          <w:right w:w="0" w:type="dxa"/>
        </w:tblCellMar>
        <w:tblLook w:val="01E0" w:firstRow="1" w:lastRow="1" w:firstColumn="1" w:lastColumn="1" w:noHBand="0" w:noVBand="0"/>
      </w:tblPr>
      <w:tblGrid>
        <w:gridCol w:w="6478"/>
        <w:gridCol w:w="2731"/>
      </w:tblGrid>
      <w:tr w:rsidR="00CD5DCD" w:rsidRPr="00C73CBB" w14:paraId="49BFB3F2" w14:textId="77777777" w:rsidTr="65BB5800">
        <w:trPr>
          <w:trHeight w:hRule="exact" w:val="561"/>
        </w:trPr>
        <w:tc>
          <w:tcPr>
            <w:tcW w:w="9209" w:type="dxa"/>
            <w:gridSpan w:val="2"/>
            <w:shd w:val="clear" w:color="auto" w:fill="FF00FF" w:themeFill="accent1"/>
            <w:vAlign w:val="center"/>
          </w:tcPr>
          <w:p w14:paraId="0CE50A10" w14:textId="77777777" w:rsidR="00CD5DCD" w:rsidRPr="00314414" w:rsidRDefault="00CD5DCD" w:rsidP="004514A4">
            <w:pPr>
              <w:pStyle w:val="TableHeading"/>
              <w:rPr>
                <w:rFonts w:cs="Arial"/>
                <w:b/>
                <w:szCs w:val="20"/>
              </w:rPr>
            </w:pPr>
            <w:r w:rsidRPr="000B6ADA">
              <w:rPr>
                <w:rFonts w:cs="Arial"/>
                <w:b/>
                <w:color w:val="FFFFFF" w:themeColor="background1"/>
                <w:sz w:val="24"/>
                <w:szCs w:val="20"/>
              </w:rPr>
              <w:t>Proposer’s Assessment against C</w:t>
            </w:r>
            <w:r>
              <w:rPr>
                <w:rFonts w:cs="Arial"/>
                <w:b/>
                <w:color w:val="FFFFFF" w:themeColor="background1"/>
                <w:sz w:val="24"/>
                <w:szCs w:val="20"/>
              </w:rPr>
              <w:t>USC Charging</w:t>
            </w:r>
            <w:r w:rsidRPr="000B6ADA">
              <w:rPr>
                <w:rFonts w:cs="Arial"/>
                <w:b/>
                <w:color w:val="FFFFFF" w:themeColor="background1"/>
                <w:sz w:val="24"/>
                <w:szCs w:val="20"/>
              </w:rPr>
              <w:t xml:space="preserve"> Objectives  </w:t>
            </w:r>
          </w:p>
        </w:tc>
      </w:tr>
      <w:tr w:rsidR="00CD5DCD" w:rsidRPr="00C73CBB" w14:paraId="2405002D" w14:textId="77777777" w:rsidTr="65BB5800">
        <w:trPr>
          <w:trHeight w:val="397"/>
        </w:trPr>
        <w:tc>
          <w:tcPr>
            <w:tcW w:w="6478" w:type="dxa"/>
          </w:tcPr>
          <w:p w14:paraId="5A67243A" w14:textId="77777777" w:rsidR="00CD5DCD" w:rsidRPr="006A726B" w:rsidRDefault="00CD5DCD" w:rsidP="004514A4">
            <w:pPr>
              <w:ind w:left="113" w:right="113"/>
              <w:rPr>
                <w:rFonts w:cs="Arial"/>
                <w:b/>
                <w:sz w:val="24"/>
                <w:szCs w:val="20"/>
              </w:rPr>
            </w:pPr>
            <w:r w:rsidRPr="006A726B">
              <w:rPr>
                <w:b/>
                <w:sz w:val="24"/>
                <w:szCs w:val="20"/>
              </w:rPr>
              <w:t>Relevant Objective</w:t>
            </w:r>
          </w:p>
        </w:tc>
        <w:tc>
          <w:tcPr>
            <w:tcW w:w="2731" w:type="dxa"/>
          </w:tcPr>
          <w:p w14:paraId="41E5B2B1" w14:textId="77777777" w:rsidR="00CD5DCD" w:rsidRPr="006A726B" w:rsidRDefault="00CD5DCD" w:rsidP="004514A4">
            <w:pPr>
              <w:ind w:left="113" w:right="113"/>
              <w:rPr>
                <w:b/>
                <w:sz w:val="24"/>
                <w:szCs w:val="20"/>
              </w:rPr>
            </w:pPr>
            <w:r w:rsidRPr="006A726B">
              <w:rPr>
                <w:b/>
                <w:sz w:val="24"/>
                <w:szCs w:val="20"/>
              </w:rPr>
              <w:t>Identified impact</w:t>
            </w:r>
          </w:p>
        </w:tc>
      </w:tr>
      <w:tr w:rsidR="00CD5DCD" w:rsidRPr="00C73CBB" w14:paraId="4F38E356" w14:textId="77777777" w:rsidTr="65BB5800">
        <w:trPr>
          <w:trHeight w:val="397"/>
        </w:trPr>
        <w:tc>
          <w:tcPr>
            <w:tcW w:w="6478" w:type="dxa"/>
          </w:tcPr>
          <w:p w14:paraId="6EE489F3" w14:textId="77777777" w:rsidR="00CD5DCD" w:rsidRPr="006A726B" w:rsidRDefault="00CD5DCD" w:rsidP="004514A4">
            <w:pPr>
              <w:pStyle w:val="Tablebodycopy"/>
              <w:ind w:left="453" w:right="238" w:hanging="340"/>
              <w:rPr>
                <w:rFonts w:cs="Arial"/>
                <w:color w:val="auto"/>
                <w:sz w:val="24"/>
                <w:szCs w:val="20"/>
              </w:rPr>
            </w:pPr>
            <w:r w:rsidRPr="006A726B">
              <w:rPr>
                <w:rFonts w:cs="Arial"/>
                <w:color w:val="auto"/>
                <w:sz w:val="24"/>
                <w:szCs w:val="20"/>
              </w:rPr>
              <w:t>(a) That compliance with the use of system charging methodology facilitates effective competition in the generation and supply of electricity and (so far as is consistent therewith) facilitates competition in the sale, distribution and purchase of electricity;</w:t>
            </w:r>
          </w:p>
        </w:tc>
        <w:tc>
          <w:tcPr>
            <w:tcW w:w="2731" w:type="dxa"/>
          </w:tcPr>
          <w:p w14:paraId="508D13AE" w14:textId="10CFBFB0" w:rsidR="00CD5DCD" w:rsidRPr="006A726B" w:rsidRDefault="434EF885" w:rsidP="65BB5800">
            <w:pPr>
              <w:spacing w:before="40"/>
              <w:ind w:left="113"/>
              <w:rPr>
                <w:sz w:val="24"/>
                <w:szCs w:val="24"/>
              </w:rPr>
            </w:pPr>
            <w:r w:rsidRPr="65BB5800">
              <w:rPr>
                <w:b/>
                <w:bCs/>
                <w:sz w:val="24"/>
                <w:szCs w:val="24"/>
              </w:rPr>
              <w:t>Positive</w:t>
            </w:r>
            <w:r w:rsidR="00CD5DCD" w:rsidRPr="65BB5800">
              <w:rPr>
                <w:b/>
                <w:bCs/>
                <w:sz w:val="24"/>
                <w:szCs w:val="24"/>
              </w:rPr>
              <w:t>:</w:t>
            </w:r>
            <w:r w:rsidR="00CD5DCD" w:rsidRPr="65BB5800">
              <w:rPr>
                <w:sz w:val="24"/>
                <w:szCs w:val="24"/>
              </w:rPr>
              <w:t xml:space="preserve"> </w:t>
            </w:r>
            <w:r w:rsidR="02C22FAD" w:rsidRPr="65BB5800">
              <w:rPr>
                <w:sz w:val="24"/>
                <w:szCs w:val="24"/>
              </w:rPr>
              <w:t xml:space="preserve"> As per the Original</w:t>
            </w:r>
            <w:r w:rsidR="0065269A">
              <w:rPr>
                <w:sz w:val="24"/>
                <w:szCs w:val="24"/>
              </w:rPr>
              <w:t xml:space="preserve"> Proposal</w:t>
            </w:r>
            <w:r w:rsidR="02C22FAD" w:rsidRPr="65BB5800">
              <w:rPr>
                <w:sz w:val="24"/>
                <w:szCs w:val="24"/>
              </w:rPr>
              <w:t xml:space="preserve"> t</w:t>
            </w:r>
            <w:r w:rsidR="02C22FAD" w:rsidRPr="65BB5800">
              <w:rPr>
                <w:rFonts w:ascii="Arial" w:eastAsia="Arial" w:hAnsi="Arial" w:cs="Arial"/>
                <w:sz w:val="24"/>
                <w:szCs w:val="24"/>
              </w:rPr>
              <w:t xml:space="preserve">his change would facilitate enhanced competition in generation, by decreasing uncertainty for projects, allowing them to proceed at competitive costs, whether CfD supported or not. </w:t>
            </w:r>
          </w:p>
        </w:tc>
      </w:tr>
      <w:tr w:rsidR="00CD5DCD" w:rsidRPr="00C73CBB" w14:paraId="4B7A7138" w14:textId="77777777" w:rsidTr="65BB5800">
        <w:trPr>
          <w:trHeight w:val="397"/>
        </w:trPr>
        <w:tc>
          <w:tcPr>
            <w:tcW w:w="6478" w:type="dxa"/>
          </w:tcPr>
          <w:p w14:paraId="54762E03" w14:textId="77777777" w:rsidR="00CD5DCD" w:rsidRPr="006A726B" w:rsidRDefault="00CD5DCD" w:rsidP="004514A4">
            <w:pPr>
              <w:pStyle w:val="Tablebodycopy"/>
              <w:ind w:left="453" w:right="238" w:hanging="340"/>
              <w:rPr>
                <w:rFonts w:cs="Arial"/>
                <w:color w:val="auto"/>
                <w:sz w:val="24"/>
                <w:szCs w:val="20"/>
              </w:rPr>
            </w:pPr>
            <w:r w:rsidRPr="006A726B">
              <w:rPr>
                <w:rFonts w:cs="Arial"/>
                <w:color w:val="auto"/>
                <w:sz w:val="24"/>
                <w:szCs w:val="20"/>
              </w:rPr>
              <w:t>(b) That compliance with the use of system charging methodology results in charges which reflect, as far as is reasonably practicable, the costs (excluding any payments between transmission licensees which are made under and accordance with the STC) incurred by transmission licensees in their transmission businesses and which are compatible with standard licence condition C26 requirements of a connect and manage connection);</w:t>
            </w:r>
          </w:p>
        </w:tc>
        <w:tc>
          <w:tcPr>
            <w:tcW w:w="2731" w:type="dxa"/>
          </w:tcPr>
          <w:p w14:paraId="54D005C6" w14:textId="44EC1677" w:rsidR="00CD5DCD" w:rsidRPr="006A726B" w:rsidRDefault="1402FBB2" w:rsidP="009F56BA">
            <w:pPr>
              <w:spacing w:before="40"/>
              <w:ind w:left="113" w:right="113"/>
              <w:rPr>
                <w:sz w:val="24"/>
                <w:szCs w:val="24"/>
              </w:rPr>
            </w:pPr>
            <w:r w:rsidRPr="65BB5800">
              <w:rPr>
                <w:b/>
                <w:bCs/>
                <w:sz w:val="24"/>
                <w:szCs w:val="24"/>
              </w:rPr>
              <w:t>Positive</w:t>
            </w:r>
            <w:r w:rsidR="00CD5DCD" w:rsidRPr="65BB5800">
              <w:rPr>
                <w:b/>
                <w:bCs/>
                <w:sz w:val="24"/>
                <w:szCs w:val="24"/>
              </w:rPr>
              <w:t>:</w:t>
            </w:r>
            <w:r w:rsidR="00CD5DCD" w:rsidRPr="65BB5800">
              <w:rPr>
                <w:sz w:val="24"/>
                <w:szCs w:val="24"/>
              </w:rPr>
              <w:t xml:space="preserve"> </w:t>
            </w:r>
            <w:r w:rsidR="69D31142" w:rsidRPr="65BB5800">
              <w:rPr>
                <w:sz w:val="24"/>
                <w:szCs w:val="24"/>
              </w:rPr>
              <w:t xml:space="preserve">This proposal </w:t>
            </w:r>
            <w:r w:rsidR="5230DB2D" w:rsidRPr="65BB5800">
              <w:rPr>
                <w:sz w:val="24"/>
                <w:szCs w:val="24"/>
              </w:rPr>
              <w:t>retains the cost-reflective element of TNUoS charges</w:t>
            </w:r>
            <w:r w:rsidR="18408E49" w:rsidRPr="65BB5800">
              <w:rPr>
                <w:sz w:val="24"/>
                <w:szCs w:val="24"/>
              </w:rPr>
              <w:t>, finding a better level of balance between cost reflectivity and ensuring project required to meet Clean Power 2030 Plan are delivered</w:t>
            </w:r>
            <w:r w:rsidR="009F56BA">
              <w:rPr>
                <w:sz w:val="24"/>
                <w:szCs w:val="24"/>
              </w:rPr>
              <w:t>.</w:t>
            </w:r>
          </w:p>
        </w:tc>
      </w:tr>
      <w:tr w:rsidR="00CD5DCD" w:rsidRPr="00C73CBB" w14:paraId="2FF46D07" w14:textId="77777777" w:rsidTr="65BB5800">
        <w:trPr>
          <w:trHeight w:val="397"/>
        </w:trPr>
        <w:tc>
          <w:tcPr>
            <w:tcW w:w="6478" w:type="dxa"/>
          </w:tcPr>
          <w:p w14:paraId="33564796" w14:textId="77777777" w:rsidR="00CD5DCD" w:rsidRPr="006A726B" w:rsidRDefault="00CD5DCD" w:rsidP="004514A4">
            <w:pPr>
              <w:pStyle w:val="Tablebodycopy"/>
              <w:ind w:left="453" w:right="238" w:hanging="340"/>
              <w:rPr>
                <w:rFonts w:cs="Arial"/>
                <w:color w:val="auto"/>
                <w:sz w:val="24"/>
                <w:szCs w:val="20"/>
              </w:rPr>
            </w:pPr>
            <w:r w:rsidRPr="006A726B">
              <w:rPr>
                <w:rFonts w:cs="Arial"/>
                <w:color w:val="auto"/>
                <w:sz w:val="24"/>
                <w:szCs w:val="20"/>
              </w:rPr>
              <w:t>(c) That, so far as is consistent with sub-paragraphs (a) and (b), the use of system charging methodology, as far as is reasonably practicable, properly takes account of the developments in transmission licensees’ transmission businesses;</w:t>
            </w:r>
          </w:p>
        </w:tc>
        <w:tc>
          <w:tcPr>
            <w:tcW w:w="2731" w:type="dxa"/>
          </w:tcPr>
          <w:p w14:paraId="100521F5" w14:textId="69AABFB7" w:rsidR="00CD5DCD" w:rsidRPr="006A726B" w:rsidRDefault="00C55C22" w:rsidP="004514A4">
            <w:pPr>
              <w:spacing w:before="40"/>
              <w:ind w:left="113" w:right="113"/>
              <w:rPr>
                <w:sz w:val="24"/>
                <w:szCs w:val="24"/>
              </w:rPr>
            </w:pPr>
            <w:r>
              <w:rPr>
                <w:b/>
                <w:bCs/>
                <w:sz w:val="24"/>
                <w:szCs w:val="24"/>
              </w:rPr>
              <w:t>Neutral</w:t>
            </w:r>
            <w:r w:rsidR="00CD5DCD" w:rsidRPr="65BB5800">
              <w:rPr>
                <w:b/>
                <w:bCs/>
                <w:sz w:val="24"/>
                <w:szCs w:val="24"/>
              </w:rPr>
              <w:t>:</w:t>
            </w:r>
            <w:r w:rsidR="00CD5DCD" w:rsidRPr="65BB5800">
              <w:rPr>
                <w:sz w:val="24"/>
                <w:szCs w:val="24"/>
              </w:rPr>
              <w:t xml:space="preserve"> </w:t>
            </w:r>
            <w:r>
              <w:rPr>
                <w:sz w:val="24"/>
                <w:szCs w:val="24"/>
              </w:rPr>
              <w:t>NO relevant developments apply.</w:t>
            </w:r>
          </w:p>
        </w:tc>
      </w:tr>
      <w:tr w:rsidR="00CD5DCD" w:rsidRPr="00C73CBB" w14:paraId="393B8802" w14:textId="77777777" w:rsidTr="65BB5800">
        <w:trPr>
          <w:trHeight w:val="397"/>
        </w:trPr>
        <w:tc>
          <w:tcPr>
            <w:tcW w:w="6478" w:type="dxa"/>
          </w:tcPr>
          <w:p w14:paraId="4F0761C9" w14:textId="77777777" w:rsidR="00CD5DCD" w:rsidRPr="006A726B" w:rsidRDefault="00CD5DCD" w:rsidP="004514A4">
            <w:pPr>
              <w:pStyle w:val="Tablebodycopy"/>
              <w:ind w:left="453" w:right="238" w:hanging="340"/>
              <w:rPr>
                <w:rFonts w:cs="Arial"/>
                <w:color w:val="auto"/>
                <w:sz w:val="24"/>
                <w:szCs w:val="20"/>
              </w:rPr>
            </w:pPr>
            <w:r w:rsidRPr="006A726B">
              <w:rPr>
                <w:rFonts w:cs="Arial"/>
                <w:color w:val="auto"/>
                <w:sz w:val="24"/>
                <w:szCs w:val="20"/>
              </w:rPr>
              <w:t>(d) Compliance with the Electricity Regulation and any relevant legally binding decision of the European Commission and/or the Agency</w:t>
            </w:r>
            <w:r>
              <w:rPr>
                <w:rFonts w:cs="Arial"/>
                <w:color w:val="auto"/>
                <w:sz w:val="24"/>
                <w:szCs w:val="20"/>
              </w:rPr>
              <w:t xml:space="preserve"> *;</w:t>
            </w:r>
            <w:r w:rsidRPr="006A726B">
              <w:rPr>
                <w:rFonts w:cs="Arial"/>
                <w:color w:val="auto"/>
                <w:sz w:val="24"/>
                <w:szCs w:val="20"/>
              </w:rPr>
              <w:t xml:space="preserve"> and</w:t>
            </w:r>
          </w:p>
        </w:tc>
        <w:tc>
          <w:tcPr>
            <w:tcW w:w="2731" w:type="dxa"/>
          </w:tcPr>
          <w:p w14:paraId="693F375B" w14:textId="24266B80" w:rsidR="00CD5DCD" w:rsidRPr="006A726B" w:rsidRDefault="42AC2A99" w:rsidP="004514A4">
            <w:pPr>
              <w:spacing w:before="40"/>
              <w:ind w:left="113" w:right="113"/>
              <w:rPr>
                <w:sz w:val="24"/>
                <w:szCs w:val="24"/>
              </w:rPr>
            </w:pPr>
            <w:r w:rsidRPr="65BB5800">
              <w:rPr>
                <w:b/>
                <w:bCs/>
                <w:sz w:val="24"/>
                <w:szCs w:val="24"/>
              </w:rPr>
              <w:t>Positive</w:t>
            </w:r>
            <w:r w:rsidR="00CD5DCD" w:rsidRPr="65BB5800">
              <w:rPr>
                <w:b/>
                <w:bCs/>
                <w:sz w:val="24"/>
                <w:szCs w:val="24"/>
              </w:rPr>
              <w:t>:</w:t>
            </w:r>
            <w:r w:rsidR="00CD5DCD" w:rsidRPr="65BB5800">
              <w:rPr>
                <w:sz w:val="24"/>
                <w:szCs w:val="24"/>
              </w:rPr>
              <w:t xml:space="preserve"> </w:t>
            </w:r>
            <w:r w:rsidRPr="65BB5800">
              <w:rPr>
                <w:sz w:val="24"/>
                <w:szCs w:val="24"/>
              </w:rPr>
              <w:t xml:space="preserve">Once an appropriate </w:t>
            </w:r>
            <w:r w:rsidR="5DDD74D4" w:rsidRPr="65BB5800">
              <w:rPr>
                <w:sz w:val="24"/>
                <w:szCs w:val="24"/>
              </w:rPr>
              <w:t>Adjustment Tariff is calculated</w:t>
            </w:r>
            <w:r w:rsidR="7F5C3993" w:rsidRPr="65BB5800">
              <w:rPr>
                <w:sz w:val="24"/>
                <w:szCs w:val="24"/>
              </w:rPr>
              <w:t xml:space="preserve"> and applied</w:t>
            </w:r>
            <w:r w:rsidR="5DDD74D4" w:rsidRPr="65BB5800">
              <w:rPr>
                <w:sz w:val="24"/>
                <w:szCs w:val="24"/>
              </w:rPr>
              <w:t xml:space="preserve">, this proposal is consistent with </w:t>
            </w:r>
            <w:r w:rsidR="6C4F5456" w:rsidRPr="65BB5800">
              <w:rPr>
                <w:sz w:val="24"/>
                <w:szCs w:val="24"/>
              </w:rPr>
              <w:t>these regulations.</w:t>
            </w:r>
          </w:p>
        </w:tc>
      </w:tr>
      <w:tr w:rsidR="00CD5DCD" w:rsidRPr="00C73CBB" w14:paraId="49AB9EB0" w14:textId="77777777" w:rsidTr="65BB5800">
        <w:trPr>
          <w:trHeight w:val="397"/>
        </w:trPr>
        <w:tc>
          <w:tcPr>
            <w:tcW w:w="6478" w:type="dxa"/>
          </w:tcPr>
          <w:p w14:paraId="3BDD886C" w14:textId="77777777" w:rsidR="00CD5DCD" w:rsidRPr="006A726B" w:rsidRDefault="00CD5DCD" w:rsidP="004514A4">
            <w:pPr>
              <w:pStyle w:val="Tablebodycopy"/>
              <w:ind w:right="238"/>
              <w:rPr>
                <w:rFonts w:cs="Arial"/>
                <w:sz w:val="24"/>
                <w:szCs w:val="20"/>
              </w:rPr>
            </w:pPr>
            <w:r w:rsidRPr="00486612">
              <w:rPr>
                <w:rFonts w:cs="Arial"/>
                <w:color w:val="auto"/>
                <w:sz w:val="24"/>
                <w:szCs w:val="20"/>
              </w:rPr>
              <w:t xml:space="preserve">(e) </w:t>
            </w:r>
            <w:r>
              <w:rPr>
                <w:rFonts w:cs="Arial"/>
                <w:color w:val="auto"/>
                <w:sz w:val="24"/>
                <w:szCs w:val="20"/>
              </w:rPr>
              <w:t>P</w:t>
            </w:r>
            <w:r w:rsidRPr="00486612">
              <w:rPr>
                <w:rFonts w:cs="Arial"/>
                <w:color w:val="auto"/>
                <w:sz w:val="24"/>
                <w:szCs w:val="20"/>
              </w:rPr>
              <w:t>romoting efficiency in the implementation and administration of the system charging methodology.</w:t>
            </w:r>
          </w:p>
        </w:tc>
        <w:tc>
          <w:tcPr>
            <w:tcW w:w="2731" w:type="dxa"/>
          </w:tcPr>
          <w:p w14:paraId="3CC76CF4" w14:textId="301D40A9" w:rsidR="00CD5DCD" w:rsidRPr="006A726B" w:rsidRDefault="6C4F5456" w:rsidP="004514A4">
            <w:pPr>
              <w:spacing w:before="40"/>
              <w:ind w:left="113" w:right="113"/>
              <w:rPr>
                <w:sz w:val="24"/>
                <w:szCs w:val="24"/>
              </w:rPr>
            </w:pPr>
            <w:r w:rsidRPr="65BB5800">
              <w:rPr>
                <w:b/>
                <w:bCs/>
                <w:sz w:val="24"/>
                <w:szCs w:val="24"/>
              </w:rPr>
              <w:t>Positive</w:t>
            </w:r>
            <w:r w:rsidR="00CD5DCD" w:rsidRPr="65BB5800">
              <w:rPr>
                <w:b/>
                <w:bCs/>
                <w:sz w:val="24"/>
                <w:szCs w:val="24"/>
              </w:rPr>
              <w:t>:</w:t>
            </w:r>
            <w:r w:rsidR="00CD5DCD" w:rsidRPr="65BB5800">
              <w:rPr>
                <w:sz w:val="24"/>
                <w:szCs w:val="24"/>
              </w:rPr>
              <w:t xml:space="preserve"> </w:t>
            </w:r>
            <w:r w:rsidRPr="65BB5800">
              <w:rPr>
                <w:sz w:val="24"/>
                <w:szCs w:val="24"/>
              </w:rPr>
              <w:t xml:space="preserve">This proposal is easy to calculate and does not </w:t>
            </w:r>
            <w:r w:rsidRPr="65BB5800">
              <w:rPr>
                <w:sz w:val="24"/>
                <w:szCs w:val="24"/>
              </w:rPr>
              <w:lastRenderedPageBreak/>
              <w:t>increase the admin burden for NESO</w:t>
            </w:r>
            <w:r w:rsidR="17C8A0B3" w:rsidRPr="65BB5800">
              <w:rPr>
                <w:sz w:val="24"/>
                <w:szCs w:val="24"/>
              </w:rPr>
              <w:t xml:space="preserve"> significantly and no more so that the Original proposal</w:t>
            </w:r>
            <w:r w:rsidRPr="65BB5800">
              <w:rPr>
                <w:sz w:val="24"/>
                <w:szCs w:val="24"/>
              </w:rPr>
              <w:t>.</w:t>
            </w:r>
          </w:p>
        </w:tc>
      </w:tr>
      <w:tr w:rsidR="00CD5DCD" w:rsidRPr="00C73CBB" w14:paraId="37AD0DD2" w14:textId="77777777" w:rsidTr="65BB5800">
        <w:trPr>
          <w:trHeight w:val="397"/>
        </w:trPr>
        <w:tc>
          <w:tcPr>
            <w:tcW w:w="9209" w:type="dxa"/>
            <w:gridSpan w:val="2"/>
          </w:tcPr>
          <w:p w14:paraId="57F39BCE" w14:textId="77777777" w:rsidR="00CD5DCD" w:rsidRPr="002B5ADD" w:rsidRDefault="00CD5DCD" w:rsidP="004514A4">
            <w:pPr>
              <w:spacing w:before="40"/>
              <w:ind w:left="113" w:right="113"/>
              <w:rPr>
                <w:sz w:val="24"/>
              </w:rPr>
            </w:pPr>
            <w:r w:rsidRPr="00BD5234">
              <w:rPr>
                <w:rFonts w:cs="Arial"/>
                <w:sz w:val="24"/>
              </w:rPr>
              <w:lastRenderedPageBreak/>
              <w:t>*</w:t>
            </w:r>
            <w:r w:rsidRPr="001C36EA">
              <w:rPr>
                <w:rFonts w:cs="Arial"/>
                <w:sz w:val="24"/>
              </w:rPr>
              <w:t>The Electricity Regulation referred to in objective (</w:t>
            </w:r>
            <w:r>
              <w:rPr>
                <w:rFonts w:cs="Arial"/>
                <w:sz w:val="24"/>
              </w:rPr>
              <w:t>d</w:t>
            </w:r>
            <w:r w:rsidRPr="001C36EA">
              <w:rPr>
                <w:rFonts w:cs="Arial"/>
                <w:sz w:val="24"/>
              </w:rPr>
              <w:t>) is Regulation (EU) 2019/943 of the European Parliament and of the Council of 5 June 2019 on the internal market for electricity (recast) as it has effect immediately before IP completion day as read with the modifications set out in the SI 2020/1006.</w:t>
            </w:r>
          </w:p>
        </w:tc>
      </w:tr>
    </w:tbl>
    <w:p w14:paraId="04F7FEEB" w14:textId="77777777" w:rsidR="00CD5DCD" w:rsidRDefault="00CD5DCD" w:rsidP="00CD5DCD">
      <w:pPr>
        <w:pStyle w:val="ListParagraph"/>
        <w:keepLines/>
        <w:widowControl w:val="0"/>
        <w:tabs>
          <w:tab w:val="left" w:pos="1418"/>
        </w:tabs>
        <w:spacing w:line="264" w:lineRule="auto"/>
        <w:ind w:left="0"/>
        <w:rPr>
          <w:rFonts w:cs="Arial"/>
          <w:b/>
          <w:bCs/>
          <w:color w:val="FF00FF" w:themeColor="accent1"/>
          <w:kern w:val="32"/>
          <w:sz w:val="24"/>
        </w:rPr>
      </w:pPr>
      <w:r>
        <w:rPr>
          <w:rFonts w:cs="Arial"/>
          <w:b/>
          <w:bCs/>
          <w:color w:val="FF00FF" w:themeColor="accent1"/>
          <w:kern w:val="32"/>
          <w:sz w:val="24"/>
        </w:rPr>
        <w:t xml:space="preserve"> </w:t>
      </w:r>
    </w:p>
    <w:p w14:paraId="38FB37BE" w14:textId="77777777" w:rsidR="00CD5DCD" w:rsidRDefault="00CD5DCD" w:rsidP="00CD5DCD">
      <w:pPr>
        <w:pStyle w:val="ListParagraph"/>
        <w:keepLines/>
        <w:widowControl w:val="0"/>
        <w:tabs>
          <w:tab w:val="left" w:pos="1418"/>
        </w:tabs>
        <w:spacing w:line="264" w:lineRule="auto"/>
        <w:ind w:left="0"/>
        <w:rPr>
          <w:rFonts w:cs="Arial"/>
          <w:b/>
          <w:bCs/>
          <w:color w:val="FF00FF" w:themeColor="accent1"/>
          <w:kern w:val="32"/>
          <w:sz w:val="24"/>
        </w:rPr>
      </w:pPr>
    </w:p>
    <w:p w14:paraId="18963A9C" w14:textId="77777777" w:rsidR="00CD5DCD" w:rsidRDefault="00CD5DCD" w:rsidP="00CD5DCD">
      <w:pPr>
        <w:pStyle w:val="e"/>
      </w:pPr>
      <w:r>
        <w:t>When will this change take place?</w:t>
      </w:r>
    </w:p>
    <w:p w14:paraId="56532A31" w14:textId="77777777" w:rsidR="00CD5DCD" w:rsidRDefault="00CD5DCD" w:rsidP="00CD5DCD">
      <w:pPr>
        <w:rPr>
          <w:b/>
          <w:sz w:val="24"/>
        </w:rPr>
      </w:pPr>
      <w:r w:rsidRPr="005625BF">
        <w:rPr>
          <w:b/>
          <w:sz w:val="24"/>
        </w:rPr>
        <w:t>Implementation date:</w:t>
      </w:r>
    </w:p>
    <w:p w14:paraId="4F868A7E" w14:textId="2CAE4352" w:rsidR="00CD5DCD" w:rsidRDefault="00377A07" w:rsidP="00CD5DCD">
      <w:pPr>
        <w:jc w:val="both"/>
        <w:rPr>
          <w:sz w:val="24"/>
        </w:rPr>
      </w:pPr>
      <w:r>
        <w:rPr>
          <w:sz w:val="24"/>
        </w:rPr>
        <w:t>Same as Original Proposal</w:t>
      </w:r>
      <w:r w:rsidR="00261221">
        <w:rPr>
          <w:sz w:val="24"/>
        </w:rPr>
        <w:t>, 1</w:t>
      </w:r>
      <w:r w:rsidR="00261221" w:rsidRPr="00261221">
        <w:rPr>
          <w:sz w:val="24"/>
          <w:vertAlign w:val="superscript"/>
        </w:rPr>
        <w:t>st</w:t>
      </w:r>
      <w:r w:rsidR="00261221">
        <w:rPr>
          <w:sz w:val="24"/>
        </w:rPr>
        <w:t xml:space="preserve"> April 2026</w:t>
      </w:r>
      <w:r>
        <w:rPr>
          <w:sz w:val="24"/>
        </w:rPr>
        <w:t>.</w:t>
      </w:r>
    </w:p>
    <w:p w14:paraId="777BE4CD" w14:textId="77777777" w:rsidR="00CD5DCD" w:rsidRPr="005625BF" w:rsidRDefault="00CD5DCD" w:rsidP="00CD5DCD">
      <w:pPr>
        <w:rPr>
          <w:b/>
          <w:sz w:val="24"/>
        </w:rPr>
      </w:pPr>
      <w:r>
        <w:rPr>
          <w:b/>
          <w:sz w:val="24"/>
        </w:rPr>
        <w:t>Implementation approach:</w:t>
      </w:r>
    </w:p>
    <w:p w14:paraId="6705954A" w14:textId="5689CCAF" w:rsidR="00CD5DCD" w:rsidRPr="00AC04D3" w:rsidRDefault="00261221" w:rsidP="7EA6D165">
      <w:pPr>
        <w:keepLines/>
        <w:widowControl w:val="0"/>
        <w:tabs>
          <w:tab w:val="left" w:pos="1418"/>
        </w:tabs>
        <w:spacing w:line="264" w:lineRule="auto"/>
        <w:rPr>
          <w:sz w:val="24"/>
          <w:szCs w:val="24"/>
        </w:rPr>
      </w:pPr>
      <w:r w:rsidRPr="65BB5800">
        <w:rPr>
          <w:sz w:val="24"/>
          <w:szCs w:val="24"/>
        </w:rPr>
        <w:t>Same as Original Proposal</w:t>
      </w:r>
      <w:r w:rsidR="009F56BA">
        <w:rPr>
          <w:sz w:val="24"/>
          <w:szCs w:val="24"/>
        </w:rPr>
        <w:t>,</w:t>
      </w:r>
      <w:r w:rsidR="7E6227D5" w:rsidRPr="65BB5800">
        <w:rPr>
          <w:sz w:val="24"/>
          <w:szCs w:val="24"/>
        </w:rPr>
        <w:t xml:space="preserve"> only requiring a slight adjustment to how the value of the cap and floor are derived.</w:t>
      </w:r>
    </w:p>
    <w:p w14:paraId="5C3D2BCC" w14:textId="77777777" w:rsidR="00CD5DCD" w:rsidRDefault="00CD5DCD" w:rsidP="00CD5DCD">
      <w:bookmarkStart w:id="256" w:name="_Workgroup_Consultation_1"/>
      <w:bookmarkEnd w:id="256"/>
    </w:p>
    <w:p w14:paraId="31C60AE0" w14:textId="77777777" w:rsidR="00CD5DCD" w:rsidRPr="00095D82" w:rsidRDefault="00CD5DCD" w:rsidP="00CD5DCD"/>
    <w:p w14:paraId="37B4E803" w14:textId="77777777" w:rsidR="00261221" w:rsidRDefault="00261221">
      <w:pPr>
        <w:spacing w:after="120" w:line="240" w:lineRule="auto"/>
        <w:rPr>
          <w:rFonts w:cs="Arial"/>
          <w:b/>
          <w:bCs/>
          <w:color w:val="FFFFFF" w:themeColor="background1"/>
          <w:kern w:val="32"/>
          <w:sz w:val="28"/>
          <w:szCs w:val="32"/>
        </w:rPr>
      </w:pPr>
      <w:bookmarkStart w:id="257" w:name="_How_to_respond"/>
      <w:bookmarkEnd w:id="257"/>
      <w:r>
        <w:br w:type="page"/>
      </w:r>
    </w:p>
    <w:p w14:paraId="159BFE15" w14:textId="73524F30" w:rsidR="00CD5DCD" w:rsidRDefault="00CD5DCD">
      <w:pPr>
        <w:pStyle w:val="Heading1Numbered"/>
      </w:pPr>
      <w:bookmarkStart w:id="258" w:name="_Toc187142495"/>
      <w:r w:rsidRPr="00726C06">
        <w:lastRenderedPageBreak/>
        <w:t>Acronym</w:t>
      </w:r>
      <w:r>
        <w:t>s, key terms</w:t>
      </w:r>
      <w:r w:rsidRPr="00726C06">
        <w:t xml:space="preserve"> and reference </w:t>
      </w:r>
      <w:r>
        <w:t>material</w:t>
      </w:r>
      <w:bookmarkEnd w:id="258"/>
    </w:p>
    <w:p w14:paraId="6851B885" w14:textId="08321B11" w:rsidR="003E440E" w:rsidRPr="00ED4AE8" w:rsidRDefault="003E440E" w:rsidP="00ED4AE8">
      <w:pPr>
        <w:pStyle w:val="Heading2"/>
      </w:pPr>
      <w:bookmarkStart w:id="259" w:name="_Toc187142496"/>
      <w:r>
        <w:t>Key Terms</w:t>
      </w:r>
      <w:bookmarkEnd w:id="259"/>
    </w:p>
    <w:tbl>
      <w:tblPr>
        <w:tblStyle w:val="TableGrid"/>
        <w:tblW w:w="0" w:type="auto"/>
        <w:tblLook w:val="04A0" w:firstRow="1" w:lastRow="0" w:firstColumn="1" w:lastColumn="0" w:noHBand="0" w:noVBand="1"/>
      </w:tblPr>
      <w:tblGrid>
        <w:gridCol w:w="2547"/>
        <w:gridCol w:w="6662"/>
      </w:tblGrid>
      <w:tr w:rsidR="00CD5DCD" w14:paraId="0AAA2CB8" w14:textId="77777777" w:rsidTr="004514A4">
        <w:tc>
          <w:tcPr>
            <w:tcW w:w="2547" w:type="dxa"/>
            <w:shd w:val="clear" w:color="auto" w:fill="3F0731" w:themeFill="text2"/>
          </w:tcPr>
          <w:p w14:paraId="1C6F22C7" w14:textId="77777777" w:rsidR="00CD5DCD" w:rsidRPr="009E2AC7" w:rsidRDefault="00CD5DCD" w:rsidP="004514A4">
            <w:pPr>
              <w:rPr>
                <w:b/>
                <w:color w:val="FFFFFF" w:themeColor="background1"/>
                <w:sz w:val="24"/>
              </w:rPr>
            </w:pPr>
            <w:r w:rsidRPr="009E2AC7">
              <w:rPr>
                <w:b/>
                <w:color w:val="FFFFFF" w:themeColor="background1"/>
                <w:sz w:val="24"/>
              </w:rPr>
              <w:t xml:space="preserve">Acronym </w:t>
            </w:r>
            <w:r>
              <w:rPr>
                <w:b/>
                <w:color w:val="FFFFFF" w:themeColor="background1"/>
                <w:sz w:val="24"/>
              </w:rPr>
              <w:t>/ key term</w:t>
            </w:r>
          </w:p>
        </w:tc>
        <w:tc>
          <w:tcPr>
            <w:tcW w:w="6662" w:type="dxa"/>
            <w:shd w:val="clear" w:color="auto" w:fill="3F0731" w:themeFill="text2"/>
          </w:tcPr>
          <w:p w14:paraId="6E95FA24" w14:textId="77777777" w:rsidR="00CD5DCD" w:rsidRPr="009E2AC7" w:rsidRDefault="00CD5DCD" w:rsidP="004514A4">
            <w:pPr>
              <w:rPr>
                <w:b/>
                <w:color w:val="FFFFFF" w:themeColor="background1"/>
                <w:sz w:val="24"/>
              </w:rPr>
            </w:pPr>
            <w:r w:rsidRPr="009E2AC7">
              <w:rPr>
                <w:b/>
                <w:color w:val="FFFFFF" w:themeColor="background1"/>
                <w:sz w:val="24"/>
              </w:rPr>
              <w:t>Meaning</w:t>
            </w:r>
          </w:p>
        </w:tc>
      </w:tr>
      <w:tr w:rsidR="006D248F" w14:paraId="5EE04BFA" w14:textId="77777777" w:rsidTr="004514A4">
        <w:tc>
          <w:tcPr>
            <w:tcW w:w="2547" w:type="dxa"/>
          </w:tcPr>
          <w:p w14:paraId="4E86E1F1" w14:textId="737AD705" w:rsidR="006D248F" w:rsidRDefault="006D248F" w:rsidP="004514A4">
            <w:pPr>
              <w:rPr>
                <w:sz w:val="24"/>
              </w:rPr>
            </w:pPr>
            <w:r>
              <w:rPr>
                <w:sz w:val="24"/>
              </w:rPr>
              <w:t>Deciles</w:t>
            </w:r>
          </w:p>
        </w:tc>
        <w:tc>
          <w:tcPr>
            <w:tcW w:w="6662" w:type="dxa"/>
          </w:tcPr>
          <w:p w14:paraId="2796CA6C" w14:textId="607D2DD6" w:rsidR="006D248F" w:rsidRDefault="006D248F" w:rsidP="004514A4">
            <w:pPr>
              <w:rPr>
                <w:sz w:val="24"/>
              </w:rPr>
            </w:pPr>
            <w:r>
              <w:rPr>
                <w:sz w:val="24"/>
              </w:rPr>
              <w:t>A statistical measure that divides a dataset into 10 equal parts, raking data from smallest to largest.</w:t>
            </w:r>
            <w:r w:rsidR="006F001D">
              <w:rPr>
                <w:sz w:val="24"/>
              </w:rPr>
              <w:t xml:space="preserve"> Each decile represents 10% of the data.</w:t>
            </w:r>
          </w:p>
        </w:tc>
      </w:tr>
      <w:tr w:rsidR="00CD5DCD" w14:paraId="028D3734" w14:textId="77777777" w:rsidTr="004514A4">
        <w:tc>
          <w:tcPr>
            <w:tcW w:w="2547" w:type="dxa"/>
          </w:tcPr>
          <w:p w14:paraId="3D824937" w14:textId="560409E1" w:rsidR="00CD5DCD" w:rsidRPr="006A726B" w:rsidRDefault="00425047" w:rsidP="004514A4">
            <w:pPr>
              <w:rPr>
                <w:sz w:val="24"/>
              </w:rPr>
            </w:pPr>
            <w:r>
              <w:rPr>
                <w:sz w:val="24"/>
              </w:rPr>
              <w:t>1</w:t>
            </w:r>
            <w:r w:rsidRPr="00425047">
              <w:rPr>
                <w:sz w:val="24"/>
                <w:vertAlign w:val="superscript"/>
              </w:rPr>
              <w:t>st</w:t>
            </w:r>
            <w:r>
              <w:rPr>
                <w:sz w:val="24"/>
              </w:rPr>
              <w:t xml:space="preserve"> Decile</w:t>
            </w:r>
          </w:p>
        </w:tc>
        <w:tc>
          <w:tcPr>
            <w:tcW w:w="6662" w:type="dxa"/>
          </w:tcPr>
          <w:p w14:paraId="4A3F8990" w14:textId="10AB6558" w:rsidR="00CD5DCD" w:rsidRPr="00A61985" w:rsidRDefault="00425047" w:rsidP="004514A4">
            <w:pPr>
              <w:rPr>
                <w:sz w:val="24"/>
              </w:rPr>
            </w:pPr>
            <w:r>
              <w:rPr>
                <w:sz w:val="24"/>
              </w:rPr>
              <w:t xml:space="preserve">The value </w:t>
            </w:r>
            <w:r w:rsidR="0082016F">
              <w:rPr>
                <w:sz w:val="24"/>
              </w:rPr>
              <w:t xml:space="preserve">below which </w:t>
            </w:r>
            <w:r w:rsidR="006F001D">
              <w:rPr>
                <w:sz w:val="24"/>
              </w:rPr>
              <w:t xml:space="preserve">the lowest </w:t>
            </w:r>
            <w:r w:rsidR="0082016F">
              <w:rPr>
                <w:sz w:val="24"/>
              </w:rPr>
              <w:t xml:space="preserve">10% of the forecast </w:t>
            </w:r>
            <w:r w:rsidR="006F001D">
              <w:rPr>
                <w:sz w:val="24"/>
              </w:rPr>
              <w:t xml:space="preserve">Tariffs </w:t>
            </w:r>
            <w:r w:rsidR="0082016F">
              <w:rPr>
                <w:sz w:val="24"/>
              </w:rPr>
              <w:t>sit.</w:t>
            </w:r>
          </w:p>
        </w:tc>
      </w:tr>
      <w:tr w:rsidR="00F27AAE" w14:paraId="6223B550" w14:textId="77777777" w:rsidTr="004514A4">
        <w:tc>
          <w:tcPr>
            <w:tcW w:w="2547" w:type="dxa"/>
          </w:tcPr>
          <w:p w14:paraId="7E8B69DA" w14:textId="5018A629" w:rsidR="00F27AAE" w:rsidRDefault="00F27AAE" w:rsidP="00F27AAE">
            <w:pPr>
              <w:rPr>
                <w:sz w:val="24"/>
              </w:rPr>
            </w:pPr>
            <w:r>
              <w:rPr>
                <w:sz w:val="24"/>
              </w:rPr>
              <w:t>9</w:t>
            </w:r>
            <w:r w:rsidRPr="00F059B2">
              <w:rPr>
                <w:sz w:val="24"/>
                <w:vertAlign w:val="superscript"/>
              </w:rPr>
              <w:t>th</w:t>
            </w:r>
            <w:r>
              <w:rPr>
                <w:sz w:val="24"/>
              </w:rPr>
              <w:t xml:space="preserve"> Decile</w:t>
            </w:r>
          </w:p>
        </w:tc>
        <w:tc>
          <w:tcPr>
            <w:tcW w:w="6662" w:type="dxa"/>
          </w:tcPr>
          <w:p w14:paraId="4568D798" w14:textId="1A5B9EA3" w:rsidR="00F27AAE" w:rsidRPr="006A726B" w:rsidRDefault="00F27AAE" w:rsidP="00F27AAE">
            <w:pPr>
              <w:rPr>
                <w:sz w:val="24"/>
              </w:rPr>
            </w:pPr>
            <w:r>
              <w:rPr>
                <w:sz w:val="24"/>
              </w:rPr>
              <w:t>The value below which the lowest 90% of the forecast Tariffs sit.</w:t>
            </w:r>
          </w:p>
        </w:tc>
      </w:tr>
      <w:tr w:rsidR="00980ACF" w14:paraId="0739E903" w14:textId="77777777" w:rsidTr="004514A4">
        <w:tc>
          <w:tcPr>
            <w:tcW w:w="2547" w:type="dxa"/>
          </w:tcPr>
          <w:p w14:paraId="3E2F5D01" w14:textId="77777777" w:rsidR="00980ACF" w:rsidRDefault="00980ACF" w:rsidP="00F27AAE">
            <w:pPr>
              <w:rPr>
                <w:sz w:val="24"/>
              </w:rPr>
            </w:pPr>
            <w:r>
              <w:rPr>
                <w:sz w:val="24"/>
              </w:rPr>
              <w:t>Mean</w:t>
            </w:r>
          </w:p>
        </w:tc>
        <w:tc>
          <w:tcPr>
            <w:tcW w:w="6662" w:type="dxa"/>
          </w:tcPr>
          <w:p w14:paraId="3A0FB25A" w14:textId="77777777" w:rsidR="00980ACF" w:rsidRPr="006A726B" w:rsidRDefault="00980ACF" w:rsidP="00F27AAE">
            <w:pPr>
              <w:rPr>
                <w:sz w:val="24"/>
              </w:rPr>
            </w:pPr>
            <w:r w:rsidRPr="00B45969">
              <w:rPr>
                <w:sz w:val="24"/>
              </w:rPr>
              <w:t>The mean (or arithmetic average) is a measure of the central tendency of a dataset. It is calculated by summing up all the values in the dataset and dividing the total by the number of values.</w:t>
            </w:r>
          </w:p>
        </w:tc>
      </w:tr>
      <w:tr w:rsidR="00F27AAE" w14:paraId="37546DA5" w14:textId="77777777" w:rsidTr="004514A4">
        <w:tc>
          <w:tcPr>
            <w:tcW w:w="2547" w:type="dxa"/>
          </w:tcPr>
          <w:p w14:paraId="0EEFA8C4" w14:textId="2F96EFA4" w:rsidR="00F27AAE" w:rsidRPr="006A726B" w:rsidRDefault="00F27AAE" w:rsidP="00F27AAE">
            <w:pPr>
              <w:rPr>
                <w:sz w:val="24"/>
              </w:rPr>
            </w:pPr>
            <w:r>
              <w:rPr>
                <w:sz w:val="24"/>
              </w:rPr>
              <w:t>NESO</w:t>
            </w:r>
          </w:p>
        </w:tc>
        <w:tc>
          <w:tcPr>
            <w:tcW w:w="6662" w:type="dxa"/>
          </w:tcPr>
          <w:p w14:paraId="1B2A0D7E" w14:textId="7337A484" w:rsidR="00F27AAE" w:rsidRPr="006A726B" w:rsidRDefault="00F27AAE" w:rsidP="00F27AAE">
            <w:pPr>
              <w:rPr>
                <w:sz w:val="24"/>
              </w:rPr>
            </w:pPr>
            <w:r>
              <w:rPr>
                <w:sz w:val="24"/>
              </w:rPr>
              <w:t>National Energy System Operator</w:t>
            </w:r>
          </w:p>
        </w:tc>
      </w:tr>
      <w:tr w:rsidR="00F27AAE" w14:paraId="2CD92D4A" w14:textId="77777777" w:rsidTr="004514A4">
        <w:tc>
          <w:tcPr>
            <w:tcW w:w="2547" w:type="dxa"/>
          </w:tcPr>
          <w:p w14:paraId="78E4708E" w14:textId="75EA4201" w:rsidR="00F27AAE" w:rsidRDefault="00F27AAE" w:rsidP="00F27AAE">
            <w:pPr>
              <w:rPr>
                <w:sz w:val="24"/>
              </w:rPr>
            </w:pPr>
            <w:r>
              <w:rPr>
                <w:sz w:val="24"/>
              </w:rPr>
              <w:t>Standard Deviation</w:t>
            </w:r>
          </w:p>
        </w:tc>
        <w:tc>
          <w:tcPr>
            <w:tcW w:w="6662" w:type="dxa"/>
          </w:tcPr>
          <w:p w14:paraId="6EBEE80D" w14:textId="6A310733" w:rsidR="00F27AAE" w:rsidRPr="006A726B" w:rsidRDefault="00D90FB3" w:rsidP="00F27AAE">
            <w:pPr>
              <w:rPr>
                <w:sz w:val="24"/>
              </w:rPr>
            </w:pPr>
            <w:r w:rsidRPr="00D90FB3">
              <w:rPr>
                <w:sz w:val="24"/>
              </w:rPr>
              <w:t>The standard deviation measures the amount of variation or dispersion in a dataset. It indicates how much individual data points deviate, on average, from the mean. A low standard deviation means the data points are close to the mean, while a high standard deviation indicates they are spread out.</w:t>
            </w:r>
          </w:p>
        </w:tc>
      </w:tr>
    </w:tbl>
    <w:p w14:paraId="1EC09BDD" w14:textId="77777777" w:rsidR="00A939B9" w:rsidRPr="00A939B9" w:rsidRDefault="00A939B9" w:rsidP="00A939B9">
      <w:pPr>
        <w:rPr>
          <w:sz w:val="24"/>
        </w:rPr>
      </w:pPr>
    </w:p>
    <w:bookmarkStart w:id="260" w:name="_Toc187142497" w:displacedByCustomXml="next"/>
    <w:sdt>
      <w:sdtPr>
        <w:rPr>
          <w:rFonts w:asciiTheme="minorHAnsi" w:eastAsiaTheme="minorHAnsi" w:hAnsiTheme="minorHAnsi" w:cstheme="minorBidi"/>
          <w:b w:val="0"/>
          <w:bCs w:val="0"/>
          <w:color w:val="auto"/>
          <w:sz w:val="22"/>
          <w:szCs w:val="22"/>
        </w:rPr>
        <w:id w:val="1714770868"/>
        <w:docPartObj>
          <w:docPartGallery w:val="Bibliographies"/>
          <w:docPartUnique/>
        </w:docPartObj>
      </w:sdtPr>
      <w:sdtEndPr/>
      <w:sdtContent>
        <w:p w14:paraId="5E284014" w14:textId="71D92986" w:rsidR="00A939B9" w:rsidRDefault="00A939B9">
          <w:pPr>
            <w:pStyle w:val="Heading1"/>
          </w:pPr>
          <w:r>
            <w:t>References</w:t>
          </w:r>
          <w:bookmarkEnd w:id="260"/>
        </w:p>
        <w:sdt>
          <w:sdtPr>
            <w:id w:val="-573587230"/>
            <w:bibliography/>
          </w:sdtPr>
          <w:sdtEndPr/>
          <w:sdtContent>
            <w:p w14:paraId="67A422DC" w14:textId="77777777" w:rsidR="00EE29F5" w:rsidRDefault="00A939B9" w:rsidP="00EE29F5">
              <w:pPr>
                <w:pStyle w:val="Bibliography"/>
                <w:rPr>
                  <w:noProof/>
                  <w:kern w:val="0"/>
                  <w:sz w:val="24"/>
                  <w:szCs w:val="24"/>
                  <w14:ligatures w14:val="none"/>
                </w:rPr>
              </w:pPr>
              <w:r>
                <w:fldChar w:fldCharType="begin"/>
              </w:r>
              <w:r>
                <w:instrText xml:space="preserve"> BIBLIOGRAPHY </w:instrText>
              </w:r>
              <w:r>
                <w:fldChar w:fldCharType="separate"/>
              </w:r>
              <w:r w:rsidR="00EE29F5">
                <w:rPr>
                  <w:noProof/>
                </w:rPr>
                <w:t xml:space="preserve">Casella, G. &amp; Berger, R. L., 2002. </w:t>
              </w:r>
              <w:r w:rsidR="00EE29F5">
                <w:rPr>
                  <w:i/>
                  <w:iCs/>
                  <w:noProof/>
                </w:rPr>
                <w:t xml:space="preserve">Statistical Inference. </w:t>
              </w:r>
              <w:r w:rsidR="00EE29F5">
                <w:rPr>
                  <w:noProof/>
                </w:rPr>
                <w:t>2nd ed. Pacific Grove: Duxbury.</w:t>
              </w:r>
            </w:p>
            <w:p w14:paraId="1EDA4577" w14:textId="77777777" w:rsidR="00EE29F5" w:rsidRDefault="00EE29F5" w:rsidP="00EE29F5">
              <w:pPr>
                <w:pStyle w:val="Bibliography"/>
                <w:rPr>
                  <w:noProof/>
                </w:rPr>
              </w:pPr>
              <w:r>
                <w:rPr>
                  <w:noProof/>
                </w:rPr>
                <w:t xml:space="preserve">Electricity System Operator, 2024. </w:t>
              </w:r>
              <w:r>
                <w:rPr>
                  <w:i/>
                  <w:iCs/>
                  <w:noProof/>
                </w:rPr>
                <w:t xml:space="preserve">Five-Year View of TNUoS Tariffs for 2025/26 to 2029/30. </w:t>
              </w:r>
              <w:r>
                <w:rPr>
                  <w:noProof/>
                </w:rPr>
                <w:t xml:space="preserve">[Online] </w:t>
              </w:r>
              <w:r>
                <w:rPr>
                  <w:noProof/>
                </w:rPr>
                <w:br/>
                <w:t xml:space="preserve">Available at: </w:t>
              </w:r>
              <w:r>
                <w:rPr>
                  <w:noProof/>
                  <w:u w:val="single"/>
                </w:rPr>
                <w:t>https://www.neso.energy/document/317561/download</w:t>
              </w:r>
              <w:r>
                <w:rPr>
                  <w:noProof/>
                </w:rPr>
                <w:br/>
                <w:t>[Accessed 10 December 2024].</w:t>
              </w:r>
            </w:p>
            <w:p w14:paraId="36A79D27" w14:textId="77777777" w:rsidR="00EE29F5" w:rsidRDefault="00EE29F5" w:rsidP="00EE29F5">
              <w:pPr>
                <w:pStyle w:val="Bibliography"/>
                <w:rPr>
                  <w:noProof/>
                </w:rPr>
              </w:pPr>
              <w:r>
                <w:rPr>
                  <w:noProof/>
                </w:rPr>
                <w:t xml:space="preserve">Mills, G., 2024. </w:t>
              </w:r>
              <w:r>
                <w:rPr>
                  <w:i/>
                  <w:iCs/>
                  <w:noProof/>
                </w:rPr>
                <w:t xml:space="preserve">Open Letter: Seeking industry action to develop a temporary intervention to protect the interests of consumers by reducing the uncertainty associated with projected future TNUoS charges. </w:t>
              </w:r>
              <w:r>
                <w:rPr>
                  <w:noProof/>
                </w:rPr>
                <w:t xml:space="preserve">[Online] </w:t>
              </w:r>
              <w:r>
                <w:rPr>
                  <w:noProof/>
                </w:rPr>
                <w:br/>
                <w:t xml:space="preserve">Available at: </w:t>
              </w:r>
              <w:r>
                <w:rPr>
                  <w:noProof/>
                  <w:u w:val="single"/>
                </w:rPr>
                <w:t>https://www.ofgem.gov.uk/sites/default/files/2024-09/Open_letter_TNUoS_intervention_vF_Publications.pdf</w:t>
              </w:r>
              <w:r>
                <w:rPr>
                  <w:noProof/>
                </w:rPr>
                <w:br/>
                <w:t>[Accessed 15 December 2024].</w:t>
              </w:r>
            </w:p>
            <w:p w14:paraId="5744C07A" w14:textId="77777777" w:rsidR="00EE29F5" w:rsidRDefault="00EE29F5" w:rsidP="00EE29F5">
              <w:pPr>
                <w:pStyle w:val="Bibliography"/>
                <w:rPr>
                  <w:noProof/>
                </w:rPr>
              </w:pPr>
              <w:r>
                <w:rPr>
                  <w:noProof/>
                </w:rPr>
                <w:t xml:space="preserve">National Energy System Operator, 2024. </w:t>
              </w:r>
              <w:r>
                <w:rPr>
                  <w:i/>
                  <w:iCs/>
                  <w:noProof/>
                </w:rPr>
                <w:t xml:space="preserve">Workgroup Terms of Reference. CMP444: Introducing a cap and floor to wider generation TNUoS charges. </w:t>
              </w:r>
              <w:r>
                <w:rPr>
                  <w:noProof/>
                </w:rPr>
                <w:t xml:space="preserve">[Online] </w:t>
              </w:r>
              <w:r>
                <w:rPr>
                  <w:noProof/>
                </w:rPr>
                <w:br/>
                <w:t xml:space="preserve">Available at: </w:t>
              </w:r>
              <w:r>
                <w:rPr>
                  <w:noProof/>
                  <w:u w:val="single"/>
                </w:rPr>
                <w:t>https://www.neso.energy/document/346351/download</w:t>
              </w:r>
              <w:r>
                <w:rPr>
                  <w:noProof/>
                </w:rPr>
                <w:br/>
                <w:t>[Accessed 10 December 2024].</w:t>
              </w:r>
            </w:p>
            <w:p w14:paraId="0398E3F6" w14:textId="77777777" w:rsidR="00EE29F5" w:rsidRDefault="00EE29F5" w:rsidP="00EE29F5">
              <w:pPr>
                <w:pStyle w:val="Bibliography"/>
                <w:rPr>
                  <w:noProof/>
                </w:rPr>
              </w:pPr>
              <w:r>
                <w:rPr>
                  <w:noProof/>
                </w:rPr>
                <w:lastRenderedPageBreak/>
                <w:t xml:space="preserve">Newbold, P., Carlson, W. L. &amp; Thorne, B. M., 2013. </w:t>
              </w:r>
              <w:r>
                <w:rPr>
                  <w:i/>
                  <w:iCs/>
                  <w:noProof/>
                </w:rPr>
                <w:t xml:space="preserve">Statistics for Economics and Business. </w:t>
              </w:r>
              <w:r>
                <w:rPr>
                  <w:noProof/>
                </w:rPr>
                <w:t>8th ed. Harlow: Pearson.</w:t>
              </w:r>
            </w:p>
            <w:p w14:paraId="7DE0BCF4" w14:textId="77A9B449" w:rsidR="00240295" w:rsidRPr="00ED4AE8" w:rsidRDefault="00A939B9" w:rsidP="00EE29F5">
              <w:r>
                <w:rPr>
                  <w:b/>
                  <w:bCs/>
                  <w:noProof/>
                </w:rPr>
                <w:fldChar w:fldCharType="end"/>
              </w:r>
            </w:p>
          </w:sdtContent>
        </w:sdt>
      </w:sdtContent>
    </w:sdt>
    <w:p w14:paraId="638109AC" w14:textId="44F4C971" w:rsidR="00240295" w:rsidRDefault="00240295" w:rsidP="00ED4AE8">
      <w:pPr>
        <w:pStyle w:val="Heading2"/>
      </w:pPr>
      <w:bookmarkStart w:id="261" w:name="_Toc187142498"/>
      <w:r>
        <w:t>Figures</w:t>
      </w:r>
      <w:bookmarkEnd w:id="261"/>
    </w:p>
    <w:p w14:paraId="0F45B93F" w14:textId="1A244303" w:rsidR="003A1323" w:rsidRDefault="00D14CAD">
      <w:pPr>
        <w:pStyle w:val="TableofFigures"/>
        <w:tabs>
          <w:tab w:val="right" w:leader="dot" w:pos="9736"/>
        </w:tabs>
        <w:rPr>
          <w:ins w:id="262" w:author="Emanuele Dentis" w:date="2025-01-07T11:39:00Z" w16du:dateUtc="2025-01-07T11:39:00Z"/>
          <w:rFonts w:eastAsiaTheme="minorEastAsia"/>
          <w:noProof/>
          <w:sz w:val="24"/>
          <w:szCs w:val="24"/>
          <w:lang w:eastAsia="en-CA"/>
        </w:rPr>
      </w:pPr>
      <w:r>
        <w:rPr>
          <w:sz w:val="24"/>
        </w:rPr>
        <w:fldChar w:fldCharType="begin"/>
      </w:r>
      <w:r>
        <w:rPr>
          <w:sz w:val="24"/>
        </w:rPr>
        <w:instrText xml:space="preserve"> TOC \h \z \c "Figure" </w:instrText>
      </w:r>
      <w:r>
        <w:rPr>
          <w:sz w:val="24"/>
        </w:rPr>
        <w:fldChar w:fldCharType="separate"/>
      </w:r>
      <w:ins w:id="263" w:author="Emanuele Dentis" w:date="2025-01-07T11:39:00Z" w16du:dateUtc="2025-01-07T11:39:00Z">
        <w:r w:rsidR="003A1323" w:rsidRPr="00F51684">
          <w:rPr>
            <w:rStyle w:val="Hyperlink"/>
            <w:noProof/>
          </w:rPr>
          <w:fldChar w:fldCharType="begin"/>
        </w:r>
        <w:r w:rsidR="003A1323" w:rsidRPr="00F51684">
          <w:rPr>
            <w:rStyle w:val="Hyperlink"/>
            <w:noProof/>
          </w:rPr>
          <w:instrText xml:space="preserve"> </w:instrText>
        </w:r>
        <w:r w:rsidR="003A1323">
          <w:rPr>
            <w:noProof/>
          </w:rPr>
          <w:instrText>HYPERLINK \l "_Toc187142411"</w:instrText>
        </w:r>
        <w:r w:rsidR="003A1323" w:rsidRPr="00F51684">
          <w:rPr>
            <w:rStyle w:val="Hyperlink"/>
            <w:noProof/>
          </w:rPr>
          <w:instrText xml:space="preserve"> </w:instrText>
        </w:r>
        <w:r w:rsidR="003A1323" w:rsidRPr="00F51684">
          <w:rPr>
            <w:rStyle w:val="Hyperlink"/>
            <w:noProof/>
          </w:rPr>
        </w:r>
        <w:r w:rsidR="003A1323" w:rsidRPr="00F51684">
          <w:rPr>
            <w:rStyle w:val="Hyperlink"/>
            <w:noProof/>
          </w:rPr>
          <w:fldChar w:fldCharType="separate"/>
        </w:r>
        <w:r w:rsidR="003A1323" w:rsidRPr="00F51684">
          <w:rPr>
            <w:rStyle w:val="Hyperlink"/>
            <w:noProof/>
          </w:rPr>
          <w:t>Figure 1. A sample normal distribution, where μ is the mean.</w:t>
        </w:r>
        <w:r w:rsidR="003A1323">
          <w:rPr>
            <w:noProof/>
            <w:webHidden/>
          </w:rPr>
          <w:tab/>
        </w:r>
        <w:r w:rsidR="003A1323">
          <w:rPr>
            <w:noProof/>
            <w:webHidden/>
          </w:rPr>
          <w:fldChar w:fldCharType="begin"/>
        </w:r>
        <w:r w:rsidR="003A1323">
          <w:rPr>
            <w:noProof/>
            <w:webHidden/>
          </w:rPr>
          <w:instrText xml:space="preserve"> PAGEREF _Toc187142411 \h </w:instrText>
        </w:r>
        <w:r w:rsidR="003A1323">
          <w:rPr>
            <w:noProof/>
            <w:webHidden/>
          </w:rPr>
        </w:r>
      </w:ins>
      <w:r w:rsidR="003A1323">
        <w:rPr>
          <w:noProof/>
          <w:webHidden/>
        </w:rPr>
        <w:fldChar w:fldCharType="separate"/>
      </w:r>
      <w:ins w:id="264" w:author="Emanuele Dentis" w:date="2025-01-07T11:39:00Z" w16du:dateUtc="2025-01-07T11:39:00Z">
        <w:r w:rsidR="003A1323">
          <w:rPr>
            <w:noProof/>
            <w:webHidden/>
          </w:rPr>
          <w:t>4</w:t>
        </w:r>
        <w:r w:rsidR="003A1323">
          <w:rPr>
            <w:noProof/>
            <w:webHidden/>
          </w:rPr>
          <w:fldChar w:fldCharType="end"/>
        </w:r>
        <w:r w:rsidR="003A1323" w:rsidRPr="00F51684">
          <w:rPr>
            <w:rStyle w:val="Hyperlink"/>
            <w:noProof/>
          </w:rPr>
          <w:fldChar w:fldCharType="end"/>
        </w:r>
      </w:ins>
    </w:p>
    <w:p w14:paraId="00E06C2C" w14:textId="36F5C12F" w:rsidR="003A1323" w:rsidRDefault="003A1323">
      <w:pPr>
        <w:pStyle w:val="TableofFigures"/>
        <w:tabs>
          <w:tab w:val="right" w:leader="dot" w:pos="9736"/>
        </w:tabs>
        <w:rPr>
          <w:ins w:id="265" w:author="Emanuele Dentis" w:date="2025-01-07T11:39:00Z" w16du:dateUtc="2025-01-07T11:39:00Z"/>
          <w:rFonts w:eastAsiaTheme="minorEastAsia"/>
          <w:noProof/>
          <w:sz w:val="24"/>
          <w:szCs w:val="24"/>
          <w:lang w:eastAsia="en-CA"/>
        </w:rPr>
      </w:pPr>
      <w:ins w:id="266" w:author="Emanuele Dentis" w:date="2025-01-07T11:39:00Z" w16du:dateUtc="2025-01-07T11:39:00Z">
        <w:r w:rsidRPr="00F51684">
          <w:rPr>
            <w:rStyle w:val="Hyperlink"/>
            <w:noProof/>
          </w:rPr>
          <w:fldChar w:fldCharType="begin"/>
        </w:r>
        <w:r w:rsidRPr="00F51684">
          <w:rPr>
            <w:rStyle w:val="Hyperlink"/>
            <w:noProof/>
          </w:rPr>
          <w:instrText xml:space="preserve"> </w:instrText>
        </w:r>
        <w:r>
          <w:rPr>
            <w:noProof/>
          </w:rPr>
          <w:instrText>HYPERLINK \l "_Toc187142412"</w:instrText>
        </w:r>
        <w:r w:rsidRPr="00F51684">
          <w:rPr>
            <w:rStyle w:val="Hyperlink"/>
            <w:noProof/>
          </w:rPr>
          <w:instrText xml:space="preserve"> </w:instrText>
        </w:r>
        <w:r w:rsidRPr="00F51684">
          <w:rPr>
            <w:rStyle w:val="Hyperlink"/>
            <w:noProof/>
          </w:rPr>
        </w:r>
        <w:r w:rsidRPr="00F51684">
          <w:rPr>
            <w:rStyle w:val="Hyperlink"/>
            <w:noProof/>
          </w:rPr>
          <w:fldChar w:fldCharType="separate"/>
        </w:r>
        <w:r w:rsidRPr="00F51684">
          <w:rPr>
            <w:rStyle w:val="Hyperlink"/>
            <w:noProof/>
          </w:rPr>
          <w:t>Figure 2. Density Function of the System Peak Shared Tariff across all TNUoS zones and years from 2025-2026 to 2029-2030. X-axis: £/kW (in real 2025-2026), y-axis: count.</w:t>
        </w:r>
        <w:r>
          <w:rPr>
            <w:noProof/>
            <w:webHidden/>
          </w:rPr>
          <w:tab/>
        </w:r>
        <w:r>
          <w:rPr>
            <w:noProof/>
            <w:webHidden/>
          </w:rPr>
          <w:fldChar w:fldCharType="begin"/>
        </w:r>
        <w:r>
          <w:rPr>
            <w:noProof/>
            <w:webHidden/>
          </w:rPr>
          <w:instrText xml:space="preserve"> PAGEREF _Toc187142412 \h </w:instrText>
        </w:r>
        <w:r>
          <w:rPr>
            <w:noProof/>
            <w:webHidden/>
          </w:rPr>
        </w:r>
      </w:ins>
      <w:r>
        <w:rPr>
          <w:noProof/>
          <w:webHidden/>
        </w:rPr>
        <w:fldChar w:fldCharType="separate"/>
      </w:r>
      <w:ins w:id="267" w:author="Emanuele Dentis" w:date="2025-01-07T11:39:00Z" w16du:dateUtc="2025-01-07T11:39:00Z">
        <w:r>
          <w:rPr>
            <w:noProof/>
            <w:webHidden/>
          </w:rPr>
          <w:t>5</w:t>
        </w:r>
        <w:r>
          <w:rPr>
            <w:noProof/>
            <w:webHidden/>
          </w:rPr>
          <w:fldChar w:fldCharType="end"/>
        </w:r>
        <w:r w:rsidRPr="00F51684">
          <w:rPr>
            <w:rStyle w:val="Hyperlink"/>
            <w:noProof/>
          </w:rPr>
          <w:fldChar w:fldCharType="end"/>
        </w:r>
      </w:ins>
    </w:p>
    <w:p w14:paraId="3CA295FF" w14:textId="73A073C2" w:rsidR="003A1323" w:rsidRDefault="003A1323">
      <w:pPr>
        <w:pStyle w:val="TableofFigures"/>
        <w:tabs>
          <w:tab w:val="right" w:leader="dot" w:pos="9736"/>
        </w:tabs>
        <w:rPr>
          <w:ins w:id="268" w:author="Emanuele Dentis" w:date="2025-01-07T11:39:00Z" w16du:dateUtc="2025-01-07T11:39:00Z"/>
          <w:rFonts w:eastAsiaTheme="minorEastAsia"/>
          <w:noProof/>
          <w:sz w:val="24"/>
          <w:szCs w:val="24"/>
          <w:lang w:eastAsia="en-CA"/>
        </w:rPr>
      </w:pPr>
      <w:ins w:id="269" w:author="Emanuele Dentis" w:date="2025-01-07T11:39:00Z" w16du:dateUtc="2025-01-07T11:39:00Z">
        <w:r w:rsidRPr="00F51684">
          <w:rPr>
            <w:rStyle w:val="Hyperlink"/>
            <w:noProof/>
          </w:rPr>
          <w:fldChar w:fldCharType="begin"/>
        </w:r>
        <w:r w:rsidRPr="00F51684">
          <w:rPr>
            <w:rStyle w:val="Hyperlink"/>
            <w:noProof/>
          </w:rPr>
          <w:instrText xml:space="preserve"> </w:instrText>
        </w:r>
        <w:r>
          <w:rPr>
            <w:noProof/>
          </w:rPr>
          <w:instrText>HYPERLINK \l "_Toc187142413"</w:instrText>
        </w:r>
        <w:r w:rsidRPr="00F51684">
          <w:rPr>
            <w:rStyle w:val="Hyperlink"/>
            <w:noProof/>
          </w:rPr>
          <w:instrText xml:space="preserve"> </w:instrText>
        </w:r>
        <w:r w:rsidRPr="00F51684">
          <w:rPr>
            <w:rStyle w:val="Hyperlink"/>
            <w:noProof/>
          </w:rPr>
        </w:r>
        <w:r w:rsidRPr="00F51684">
          <w:rPr>
            <w:rStyle w:val="Hyperlink"/>
            <w:noProof/>
          </w:rPr>
          <w:fldChar w:fldCharType="separate"/>
        </w:r>
        <w:r w:rsidRPr="00F51684">
          <w:rPr>
            <w:rStyle w:val="Hyperlink"/>
            <w:noProof/>
          </w:rPr>
          <w:t>Figure 3. Density Function of the Year Round Shared Tariff across all TNUoS zones and years from 2025-2026 to 2029-2030. X-axis: £/kW (in real 2025-2026), y-axis: count.</w:t>
        </w:r>
        <w:r>
          <w:rPr>
            <w:noProof/>
            <w:webHidden/>
          </w:rPr>
          <w:tab/>
        </w:r>
        <w:r>
          <w:rPr>
            <w:noProof/>
            <w:webHidden/>
          </w:rPr>
          <w:fldChar w:fldCharType="begin"/>
        </w:r>
        <w:r>
          <w:rPr>
            <w:noProof/>
            <w:webHidden/>
          </w:rPr>
          <w:instrText xml:space="preserve"> PAGEREF _Toc187142413 \h </w:instrText>
        </w:r>
        <w:r>
          <w:rPr>
            <w:noProof/>
            <w:webHidden/>
          </w:rPr>
        </w:r>
      </w:ins>
      <w:r>
        <w:rPr>
          <w:noProof/>
          <w:webHidden/>
        </w:rPr>
        <w:fldChar w:fldCharType="separate"/>
      </w:r>
      <w:ins w:id="270" w:author="Emanuele Dentis" w:date="2025-01-07T11:39:00Z" w16du:dateUtc="2025-01-07T11:39:00Z">
        <w:r>
          <w:rPr>
            <w:noProof/>
            <w:webHidden/>
          </w:rPr>
          <w:t>5</w:t>
        </w:r>
        <w:r>
          <w:rPr>
            <w:noProof/>
            <w:webHidden/>
          </w:rPr>
          <w:fldChar w:fldCharType="end"/>
        </w:r>
        <w:r w:rsidRPr="00F51684">
          <w:rPr>
            <w:rStyle w:val="Hyperlink"/>
            <w:noProof/>
          </w:rPr>
          <w:fldChar w:fldCharType="end"/>
        </w:r>
      </w:ins>
    </w:p>
    <w:p w14:paraId="44613273" w14:textId="28583C3D" w:rsidR="003A1323" w:rsidRDefault="003A1323">
      <w:pPr>
        <w:pStyle w:val="TableofFigures"/>
        <w:tabs>
          <w:tab w:val="right" w:leader="dot" w:pos="9736"/>
        </w:tabs>
        <w:rPr>
          <w:ins w:id="271" w:author="Emanuele Dentis" w:date="2025-01-07T11:39:00Z" w16du:dateUtc="2025-01-07T11:39:00Z"/>
          <w:rFonts w:eastAsiaTheme="minorEastAsia"/>
          <w:noProof/>
          <w:sz w:val="24"/>
          <w:szCs w:val="24"/>
          <w:lang w:eastAsia="en-CA"/>
        </w:rPr>
      </w:pPr>
      <w:ins w:id="272" w:author="Emanuele Dentis" w:date="2025-01-07T11:39:00Z" w16du:dateUtc="2025-01-07T11:39:00Z">
        <w:r w:rsidRPr="00F51684">
          <w:rPr>
            <w:rStyle w:val="Hyperlink"/>
            <w:noProof/>
          </w:rPr>
          <w:fldChar w:fldCharType="begin"/>
        </w:r>
        <w:r w:rsidRPr="00F51684">
          <w:rPr>
            <w:rStyle w:val="Hyperlink"/>
            <w:noProof/>
          </w:rPr>
          <w:instrText xml:space="preserve"> </w:instrText>
        </w:r>
        <w:r>
          <w:rPr>
            <w:noProof/>
          </w:rPr>
          <w:instrText>HYPERLINK \l "_Toc187142414"</w:instrText>
        </w:r>
        <w:r w:rsidRPr="00F51684">
          <w:rPr>
            <w:rStyle w:val="Hyperlink"/>
            <w:noProof/>
          </w:rPr>
          <w:instrText xml:space="preserve"> </w:instrText>
        </w:r>
        <w:r w:rsidRPr="00F51684">
          <w:rPr>
            <w:rStyle w:val="Hyperlink"/>
            <w:noProof/>
          </w:rPr>
        </w:r>
        <w:r w:rsidRPr="00F51684">
          <w:rPr>
            <w:rStyle w:val="Hyperlink"/>
            <w:noProof/>
          </w:rPr>
          <w:fldChar w:fldCharType="separate"/>
        </w:r>
        <w:r w:rsidRPr="00F51684">
          <w:rPr>
            <w:rStyle w:val="Hyperlink"/>
            <w:noProof/>
          </w:rPr>
          <w:t>Figure 4. Density Function of the Year Round Not Shared Tariff across all TNUoS zones and years from 2025-2026 to 2029-2030. X-axis: £/kW (in real 2025-2026), y-axis: count.</w:t>
        </w:r>
        <w:r>
          <w:rPr>
            <w:noProof/>
            <w:webHidden/>
          </w:rPr>
          <w:tab/>
        </w:r>
        <w:r>
          <w:rPr>
            <w:noProof/>
            <w:webHidden/>
          </w:rPr>
          <w:fldChar w:fldCharType="begin"/>
        </w:r>
        <w:r>
          <w:rPr>
            <w:noProof/>
            <w:webHidden/>
          </w:rPr>
          <w:instrText xml:space="preserve"> PAGEREF _Toc187142414 \h </w:instrText>
        </w:r>
        <w:r>
          <w:rPr>
            <w:noProof/>
            <w:webHidden/>
          </w:rPr>
        </w:r>
      </w:ins>
      <w:r>
        <w:rPr>
          <w:noProof/>
          <w:webHidden/>
        </w:rPr>
        <w:fldChar w:fldCharType="separate"/>
      </w:r>
      <w:ins w:id="273" w:author="Emanuele Dentis" w:date="2025-01-07T11:39:00Z" w16du:dateUtc="2025-01-07T11:39:00Z">
        <w:r>
          <w:rPr>
            <w:noProof/>
            <w:webHidden/>
          </w:rPr>
          <w:t>6</w:t>
        </w:r>
        <w:r>
          <w:rPr>
            <w:noProof/>
            <w:webHidden/>
          </w:rPr>
          <w:fldChar w:fldCharType="end"/>
        </w:r>
        <w:r w:rsidRPr="00F51684">
          <w:rPr>
            <w:rStyle w:val="Hyperlink"/>
            <w:noProof/>
          </w:rPr>
          <w:fldChar w:fldCharType="end"/>
        </w:r>
      </w:ins>
    </w:p>
    <w:p w14:paraId="5FD950C6" w14:textId="48EC48B8" w:rsidR="003A1323" w:rsidRDefault="003A1323">
      <w:pPr>
        <w:pStyle w:val="TableofFigures"/>
        <w:tabs>
          <w:tab w:val="right" w:leader="dot" w:pos="9736"/>
        </w:tabs>
        <w:rPr>
          <w:ins w:id="274" w:author="Emanuele Dentis" w:date="2025-01-07T11:39:00Z" w16du:dateUtc="2025-01-07T11:39:00Z"/>
          <w:rFonts w:eastAsiaTheme="minorEastAsia"/>
          <w:noProof/>
          <w:sz w:val="24"/>
          <w:szCs w:val="24"/>
          <w:lang w:eastAsia="en-CA"/>
        </w:rPr>
      </w:pPr>
      <w:ins w:id="275" w:author="Emanuele Dentis" w:date="2025-01-07T11:39:00Z" w16du:dateUtc="2025-01-07T11:39:00Z">
        <w:r w:rsidRPr="00F51684">
          <w:rPr>
            <w:rStyle w:val="Hyperlink"/>
            <w:noProof/>
          </w:rPr>
          <w:fldChar w:fldCharType="begin"/>
        </w:r>
        <w:r w:rsidRPr="00F51684">
          <w:rPr>
            <w:rStyle w:val="Hyperlink"/>
            <w:noProof/>
          </w:rPr>
          <w:instrText xml:space="preserve"> </w:instrText>
        </w:r>
        <w:r>
          <w:rPr>
            <w:noProof/>
          </w:rPr>
          <w:instrText>HYPERLINK \l "_Toc187142415"</w:instrText>
        </w:r>
        <w:r w:rsidRPr="00F51684">
          <w:rPr>
            <w:rStyle w:val="Hyperlink"/>
            <w:noProof/>
          </w:rPr>
          <w:instrText xml:space="preserve"> </w:instrText>
        </w:r>
        <w:r w:rsidRPr="00F51684">
          <w:rPr>
            <w:rStyle w:val="Hyperlink"/>
            <w:noProof/>
          </w:rPr>
        </w:r>
        <w:r w:rsidRPr="00F51684">
          <w:rPr>
            <w:rStyle w:val="Hyperlink"/>
            <w:noProof/>
          </w:rPr>
          <w:fldChar w:fldCharType="separate"/>
        </w:r>
        <w:r w:rsidRPr="00F51684">
          <w:rPr>
            <w:rStyle w:val="Hyperlink"/>
            <w:noProof/>
          </w:rPr>
          <w:t>Figure 5. Year Round Shared Tariff for the 5-year projection across zones (on the x-axis) and years (between lines). SD Floor falls outside of the range of the data.</w:t>
        </w:r>
        <w:r>
          <w:rPr>
            <w:noProof/>
            <w:webHidden/>
          </w:rPr>
          <w:tab/>
        </w:r>
        <w:r>
          <w:rPr>
            <w:noProof/>
            <w:webHidden/>
          </w:rPr>
          <w:fldChar w:fldCharType="begin"/>
        </w:r>
        <w:r>
          <w:rPr>
            <w:noProof/>
            <w:webHidden/>
          </w:rPr>
          <w:instrText xml:space="preserve"> PAGEREF _Toc187142415 \h </w:instrText>
        </w:r>
        <w:r>
          <w:rPr>
            <w:noProof/>
            <w:webHidden/>
          </w:rPr>
        </w:r>
      </w:ins>
      <w:r>
        <w:rPr>
          <w:noProof/>
          <w:webHidden/>
        </w:rPr>
        <w:fldChar w:fldCharType="separate"/>
      </w:r>
      <w:ins w:id="276" w:author="Emanuele Dentis" w:date="2025-01-07T11:39:00Z" w16du:dateUtc="2025-01-07T11:39:00Z">
        <w:r>
          <w:rPr>
            <w:noProof/>
            <w:webHidden/>
          </w:rPr>
          <w:t>6</w:t>
        </w:r>
        <w:r>
          <w:rPr>
            <w:noProof/>
            <w:webHidden/>
          </w:rPr>
          <w:fldChar w:fldCharType="end"/>
        </w:r>
        <w:r w:rsidRPr="00F51684">
          <w:rPr>
            <w:rStyle w:val="Hyperlink"/>
            <w:noProof/>
          </w:rPr>
          <w:fldChar w:fldCharType="end"/>
        </w:r>
      </w:ins>
    </w:p>
    <w:p w14:paraId="2EFCA475" w14:textId="206F2986" w:rsidR="003A1323" w:rsidRDefault="003A1323">
      <w:pPr>
        <w:pStyle w:val="TableofFigures"/>
        <w:tabs>
          <w:tab w:val="right" w:leader="dot" w:pos="9736"/>
        </w:tabs>
        <w:rPr>
          <w:ins w:id="277" w:author="Emanuele Dentis" w:date="2025-01-07T11:39:00Z" w16du:dateUtc="2025-01-07T11:39:00Z"/>
          <w:rFonts w:eastAsiaTheme="minorEastAsia"/>
          <w:noProof/>
          <w:sz w:val="24"/>
          <w:szCs w:val="24"/>
          <w:lang w:eastAsia="en-CA"/>
        </w:rPr>
      </w:pPr>
      <w:ins w:id="278" w:author="Emanuele Dentis" w:date="2025-01-07T11:39:00Z" w16du:dateUtc="2025-01-07T11:39:00Z">
        <w:r w:rsidRPr="00F51684">
          <w:rPr>
            <w:rStyle w:val="Hyperlink"/>
            <w:noProof/>
          </w:rPr>
          <w:fldChar w:fldCharType="begin"/>
        </w:r>
        <w:r w:rsidRPr="00F51684">
          <w:rPr>
            <w:rStyle w:val="Hyperlink"/>
            <w:noProof/>
          </w:rPr>
          <w:instrText xml:space="preserve"> </w:instrText>
        </w:r>
        <w:r>
          <w:rPr>
            <w:noProof/>
          </w:rPr>
          <w:instrText>HYPERLINK \l "_Toc187142416"</w:instrText>
        </w:r>
        <w:r w:rsidRPr="00F51684">
          <w:rPr>
            <w:rStyle w:val="Hyperlink"/>
            <w:noProof/>
          </w:rPr>
          <w:instrText xml:space="preserve"> </w:instrText>
        </w:r>
        <w:r w:rsidRPr="00F51684">
          <w:rPr>
            <w:rStyle w:val="Hyperlink"/>
            <w:noProof/>
          </w:rPr>
        </w:r>
        <w:r w:rsidRPr="00F51684">
          <w:rPr>
            <w:rStyle w:val="Hyperlink"/>
            <w:noProof/>
          </w:rPr>
          <w:fldChar w:fldCharType="separate"/>
        </w:r>
        <w:r w:rsidRPr="00F51684">
          <w:rPr>
            <w:rStyle w:val="Hyperlink"/>
            <w:noProof/>
          </w:rPr>
          <w:t>Figure 6. Year Round NOT Shared Tariff for the 5-year projection across zones (on the x-axis) and years (between lines). SD Floor falls outside of the range of the data.</w:t>
        </w:r>
        <w:r>
          <w:rPr>
            <w:noProof/>
            <w:webHidden/>
          </w:rPr>
          <w:tab/>
        </w:r>
        <w:r>
          <w:rPr>
            <w:noProof/>
            <w:webHidden/>
          </w:rPr>
          <w:fldChar w:fldCharType="begin"/>
        </w:r>
        <w:r>
          <w:rPr>
            <w:noProof/>
            <w:webHidden/>
          </w:rPr>
          <w:instrText xml:space="preserve"> PAGEREF _Toc187142416 \h </w:instrText>
        </w:r>
        <w:r>
          <w:rPr>
            <w:noProof/>
            <w:webHidden/>
          </w:rPr>
        </w:r>
      </w:ins>
      <w:r>
        <w:rPr>
          <w:noProof/>
          <w:webHidden/>
        </w:rPr>
        <w:fldChar w:fldCharType="separate"/>
      </w:r>
      <w:ins w:id="279" w:author="Emanuele Dentis" w:date="2025-01-07T11:39:00Z" w16du:dateUtc="2025-01-07T11:39:00Z">
        <w:r>
          <w:rPr>
            <w:noProof/>
            <w:webHidden/>
          </w:rPr>
          <w:t>7</w:t>
        </w:r>
        <w:r>
          <w:rPr>
            <w:noProof/>
            <w:webHidden/>
          </w:rPr>
          <w:fldChar w:fldCharType="end"/>
        </w:r>
        <w:r w:rsidRPr="00F51684">
          <w:rPr>
            <w:rStyle w:val="Hyperlink"/>
            <w:noProof/>
          </w:rPr>
          <w:fldChar w:fldCharType="end"/>
        </w:r>
      </w:ins>
    </w:p>
    <w:p w14:paraId="2D3DDEE4" w14:textId="5460D97E" w:rsidR="003A1323" w:rsidRDefault="003A1323">
      <w:pPr>
        <w:pStyle w:val="TableofFigures"/>
        <w:tabs>
          <w:tab w:val="right" w:leader="dot" w:pos="9736"/>
        </w:tabs>
        <w:rPr>
          <w:ins w:id="280" w:author="Emanuele Dentis" w:date="2025-01-07T11:39:00Z" w16du:dateUtc="2025-01-07T11:39:00Z"/>
          <w:rFonts w:eastAsiaTheme="minorEastAsia"/>
          <w:noProof/>
          <w:sz w:val="24"/>
          <w:szCs w:val="24"/>
          <w:lang w:eastAsia="en-CA"/>
        </w:rPr>
      </w:pPr>
      <w:ins w:id="281" w:author="Emanuele Dentis" w:date="2025-01-07T11:39:00Z" w16du:dateUtc="2025-01-07T11:39:00Z">
        <w:r w:rsidRPr="00F51684">
          <w:rPr>
            <w:rStyle w:val="Hyperlink"/>
            <w:noProof/>
          </w:rPr>
          <w:fldChar w:fldCharType="begin"/>
        </w:r>
        <w:r w:rsidRPr="00F51684">
          <w:rPr>
            <w:rStyle w:val="Hyperlink"/>
            <w:noProof/>
          </w:rPr>
          <w:instrText xml:space="preserve"> </w:instrText>
        </w:r>
        <w:r>
          <w:rPr>
            <w:noProof/>
          </w:rPr>
          <w:instrText>HYPERLINK \l "_Toc187142417"</w:instrText>
        </w:r>
        <w:r w:rsidRPr="00F51684">
          <w:rPr>
            <w:rStyle w:val="Hyperlink"/>
            <w:noProof/>
          </w:rPr>
          <w:instrText xml:space="preserve"> </w:instrText>
        </w:r>
        <w:r w:rsidRPr="00F51684">
          <w:rPr>
            <w:rStyle w:val="Hyperlink"/>
            <w:noProof/>
          </w:rPr>
        </w:r>
        <w:r w:rsidRPr="00F51684">
          <w:rPr>
            <w:rStyle w:val="Hyperlink"/>
            <w:noProof/>
          </w:rPr>
          <w:fldChar w:fldCharType="separate"/>
        </w:r>
        <w:r w:rsidRPr="00F51684">
          <w:rPr>
            <w:rStyle w:val="Hyperlink"/>
            <w:noProof/>
          </w:rPr>
          <w:t>Figure 7. Example Wider Tariff for an Intermittent Generation with 45% ALF using the Cap and Floor values in Table 1.</w:t>
        </w:r>
        <w:r>
          <w:rPr>
            <w:noProof/>
            <w:webHidden/>
          </w:rPr>
          <w:tab/>
        </w:r>
        <w:r>
          <w:rPr>
            <w:noProof/>
            <w:webHidden/>
          </w:rPr>
          <w:fldChar w:fldCharType="begin"/>
        </w:r>
        <w:r>
          <w:rPr>
            <w:noProof/>
            <w:webHidden/>
          </w:rPr>
          <w:instrText xml:space="preserve"> PAGEREF _Toc187142417 \h </w:instrText>
        </w:r>
        <w:r>
          <w:rPr>
            <w:noProof/>
            <w:webHidden/>
          </w:rPr>
        </w:r>
      </w:ins>
      <w:r>
        <w:rPr>
          <w:noProof/>
          <w:webHidden/>
        </w:rPr>
        <w:fldChar w:fldCharType="separate"/>
      </w:r>
      <w:ins w:id="282" w:author="Emanuele Dentis" w:date="2025-01-07T11:39:00Z" w16du:dateUtc="2025-01-07T11:39:00Z">
        <w:r>
          <w:rPr>
            <w:noProof/>
            <w:webHidden/>
          </w:rPr>
          <w:t>8</w:t>
        </w:r>
        <w:r>
          <w:rPr>
            <w:noProof/>
            <w:webHidden/>
          </w:rPr>
          <w:fldChar w:fldCharType="end"/>
        </w:r>
        <w:r w:rsidRPr="00F51684">
          <w:rPr>
            <w:rStyle w:val="Hyperlink"/>
            <w:noProof/>
          </w:rPr>
          <w:fldChar w:fldCharType="end"/>
        </w:r>
      </w:ins>
    </w:p>
    <w:p w14:paraId="399CA81F" w14:textId="4A0938E8" w:rsidR="003A1323" w:rsidRDefault="003A1323">
      <w:pPr>
        <w:pStyle w:val="TableofFigures"/>
        <w:tabs>
          <w:tab w:val="right" w:leader="dot" w:pos="9736"/>
        </w:tabs>
        <w:rPr>
          <w:ins w:id="283" w:author="Emanuele Dentis" w:date="2025-01-07T11:39:00Z" w16du:dateUtc="2025-01-07T11:39:00Z"/>
          <w:rFonts w:eastAsiaTheme="minorEastAsia"/>
          <w:noProof/>
          <w:sz w:val="24"/>
          <w:szCs w:val="24"/>
          <w:lang w:eastAsia="en-CA"/>
        </w:rPr>
      </w:pPr>
      <w:ins w:id="284" w:author="Emanuele Dentis" w:date="2025-01-07T11:39:00Z" w16du:dateUtc="2025-01-07T11:39:00Z">
        <w:r w:rsidRPr="00F51684">
          <w:rPr>
            <w:rStyle w:val="Hyperlink"/>
            <w:noProof/>
          </w:rPr>
          <w:fldChar w:fldCharType="begin"/>
        </w:r>
        <w:r w:rsidRPr="00F51684">
          <w:rPr>
            <w:rStyle w:val="Hyperlink"/>
            <w:noProof/>
          </w:rPr>
          <w:instrText xml:space="preserve"> </w:instrText>
        </w:r>
        <w:r>
          <w:rPr>
            <w:noProof/>
          </w:rPr>
          <w:instrText>HYPERLINK \l "_Toc187142418"</w:instrText>
        </w:r>
        <w:r w:rsidRPr="00F51684">
          <w:rPr>
            <w:rStyle w:val="Hyperlink"/>
            <w:noProof/>
          </w:rPr>
          <w:instrText xml:space="preserve"> </w:instrText>
        </w:r>
        <w:r w:rsidRPr="00F51684">
          <w:rPr>
            <w:rStyle w:val="Hyperlink"/>
            <w:noProof/>
          </w:rPr>
        </w:r>
        <w:r w:rsidRPr="00F51684">
          <w:rPr>
            <w:rStyle w:val="Hyperlink"/>
            <w:noProof/>
          </w:rPr>
          <w:fldChar w:fldCharType="separate"/>
        </w:r>
        <w:r w:rsidRPr="00F51684">
          <w:rPr>
            <w:rStyle w:val="Hyperlink"/>
            <w:noProof/>
          </w:rPr>
          <w:t>Figure 8. Example Wider Tariff for an Intermittent Generator with 45% ALF under NESO's Original Proposal.</w:t>
        </w:r>
        <w:r>
          <w:rPr>
            <w:noProof/>
            <w:webHidden/>
          </w:rPr>
          <w:tab/>
        </w:r>
        <w:r>
          <w:rPr>
            <w:noProof/>
            <w:webHidden/>
          </w:rPr>
          <w:fldChar w:fldCharType="begin"/>
        </w:r>
        <w:r>
          <w:rPr>
            <w:noProof/>
            <w:webHidden/>
          </w:rPr>
          <w:instrText xml:space="preserve"> PAGEREF _Toc187142418 \h </w:instrText>
        </w:r>
        <w:r>
          <w:rPr>
            <w:noProof/>
            <w:webHidden/>
          </w:rPr>
        </w:r>
      </w:ins>
      <w:r>
        <w:rPr>
          <w:noProof/>
          <w:webHidden/>
        </w:rPr>
        <w:fldChar w:fldCharType="separate"/>
      </w:r>
      <w:ins w:id="285" w:author="Emanuele Dentis" w:date="2025-01-07T11:39:00Z" w16du:dateUtc="2025-01-07T11:39:00Z">
        <w:r>
          <w:rPr>
            <w:noProof/>
            <w:webHidden/>
          </w:rPr>
          <w:t>9</w:t>
        </w:r>
        <w:r>
          <w:rPr>
            <w:noProof/>
            <w:webHidden/>
          </w:rPr>
          <w:fldChar w:fldCharType="end"/>
        </w:r>
        <w:r w:rsidRPr="00F51684">
          <w:rPr>
            <w:rStyle w:val="Hyperlink"/>
            <w:noProof/>
          </w:rPr>
          <w:fldChar w:fldCharType="end"/>
        </w:r>
      </w:ins>
    </w:p>
    <w:p w14:paraId="4A706326" w14:textId="49EA7831" w:rsidR="00EE29F5" w:rsidDel="003A1323" w:rsidRDefault="00EE29F5">
      <w:pPr>
        <w:pStyle w:val="TableofFigures"/>
        <w:tabs>
          <w:tab w:val="right" w:leader="dot" w:pos="9736"/>
        </w:tabs>
        <w:rPr>
          <w:del w:id="286" w:author="Emanuele Dentis" w:date="2025-01-07T11:39:00Z" w16du:dateUtc="2025-01-07T11:39:00Z"/>
          <w:rFonts w:eastAsiaTheme="minorEastAsia"/>
          <w:noProof/>
          <w:sz w:val="24"/>
          <w:szCs w:val="24"/>
          <w:lang w:eastAsia="en-CA"/>
        </w:rPr>
      </w:pPr>
      <w:del w:id="287" w:author="Emanuele Dentis" w:date="2025-01-07T11:39:00Z" w16du:dateUtc="2025-01-07T11:39:00Z">
        <w:r w:rsidRPr="003A1323" w:rsidDel="003A1323">
          <w:rPr>
            <w:noProof/>
            <w:rPrChange w:id="288" w:author="Emanuele Dentis" w:date="2025-01-07T11:39:00Z" w16du:dateUtc="2025-01-07T11:39:00Z">
              <w:rPr>
                <w:rStyle w:val="Hyperlink"/>
                <w:noProof/>
              </w:rPr>
            </w:rPrChange>
          </w:rPr>
          <w:delText>Figure 1. A sample normal distribution, where μ is the mean.</w:delText>
        </w:r>
        <w:r w:rsidDel="003A1323">
          <w:rPr>
            <w:noProof/>
            <w:webHidden/>
          </w:rPr>
          <w:tab/>
        </w:r>
        <w:r w:rsidR="005E37F6" w:rsidDel="003A1323">
          <w:rPr>
            <w:noProof/>
            <w:webHidden/>
          </w:rPr>
          <w:delText>4</w:delText>
        </w:r>
      </w:del>
    </w:p>
    <w:p w14:paraId="5498918E" w14:textId="1F199B58" w:rsidR="00EE29F5" w:rsidDel="003A1323" w:rsidRDefault="00EE29F5">
      <w:pPr>
        <w:pStyle w:val="TableofFigures"/>
        <w:tabs>
          <w:tab w:val="right" w:leader="dot" w:pos="9736"/>
        </w:tabs>
        <w:rPr>
          <w:del w:id="289" w:author="Emanuele Dentis" w:date="2025-01-07T11:39:00Z" w16du:dateUtc="2025-01-07T11:39:00Z"/>
          <w:rFonts w:eastAsiaTheme="minorEastAsia"/>
          <w:noProof/>
          <w:sz w:val="24"/>
          <w:szCs w:val="24"/>
          <w:lang w:eastAsia="en-CA"/>
        </w:rPr>
      </w:pPr>
      <w:del w:id="290" w:author="Emanuele Dentis" w:date="2025-01-07T11:39:00Z" w16du:dateUtc="2025-01-07T11:39:00Z">
        <w:r w:rsidRPr="003A1323" w:rsidDel="003A1323">
          <w:rPr>
            <w:noProof/>
            <w:rPrChange w:id="291" w:author="Emanuele Dentis" w:date="2025-01-07T11:39:00Z" w16du:dateUtc="2025-01-07T11:39:00Z">
              <w:rPr>
                <w:rStyle w:val="Hyperlink"/>
                <w:noProof/>
              </w:rPr>
            </w:rPrChange>
          </w:rPr>
          <w:delText>Figure 2. Density Function of the System Peak Shared Tariff across all TNUoS zones and years from 2025-2026 to 2029-2030. X-axis: £/kW (in real 2025-2026), y-axis: count.</w:delText>
        </w:r>
        <w:r w:rsidDel="003A1323">
          <w:rPr>
            <w:noProof/>
            <w:webHidden/>
          </w:rPr>
          <w:tab/>
        </w:r>
        <w:r w:rsidR="005E37F6" w:rsidDel="003A1323">
          <w:rPr>
            <w:noProof/>
            <w:webHidden/>
          </w:rPr>
          <w:delText>5</w:delText>
        </w:r>
      </w:del>
    </w:p>
    <w:p w14:paraId="7C14CBE0" w14:textId="55CF48DC" w:rsidR="00EE29F5" w:rsidDel="003A1323" w:rsidRDefault="00EE29F5">
      <w:pPr>
        <w:pStyle w:val="TableofFigures"/>
        <w:tabs>
          <w:tab w:val="right" w:leader="dot" w:pos="9736"/>
        </w:tabs>
        <w:rPr>
          <w:del w:id="292" w:author="Emanuele Dentis" w:date="2025-01-07T11:39:00Z" w16du:dateUtc="2025-01-07T11:39:00Z"/>
          <w:rFonts w:eastAsiaTheme="minorEastAsia"/>
          <w:noProof/>
          <w:sz w:val="24"/>
          <w:szCs w:val="24"/>
          <w:lang w:eastAsia="en-CA"/>
        </w:rPr>
      </w:pPr>
      <w:del w:id="293" w:author="Emanuele Dentis" w:date="2025-01-07T11:39:00Z" w16du:dateUtc="2025-01-07T11:39:00Z">
        <w:r w:rsidRPr="003A1323" w:rsidDel="003A1323">
          <w:rPr>
            <w:noProof/>
            <w:rPrChange w:id="294" w:author="Emanuele Dentis" w:date="2025-01-07T11:39:00Z" w16du:dateUtc="2025-01-07T11:39:00Z">
              <w:rPr>
                <w:rStyle w:val="Hyperlink"/>
                <w:noProof/>
              </w:rPr>
            </w:rPrChange>
          </w:rPr>
          <w:delText>Figure 3. Density Function of the Year Round Shared Tariff across all TNUoS zones and years from 2025-2026 to 2029-2030. X-axis: £/kW (in real 2025-2026), y-axis: count.</w:delText>
        </w:r>
        <w:r w:rsidDel="003A1323">
          <w:rPr>
            <w:noProof/>
            <w:webHidden/>
          </w:rPr>
          <w:tab/>
        </w:r>
        <w:r w:rsidR="005E37F6" w:rsidDel="003A1323">
          <w:rPr>
            <w:noProof/>
            <w:webHidden/>
          </w:rPr>
          <w:delText>5</w:delText>
        </w:r>
      </w:del>
    </w:p>
    <w:p w14:paraId="44DE41AB" w14:textId="411CCCB6" w:rsidR="00EE29F5" w:rsidDel="003A1323" w:rsidRDefault="00EE29F5">
      <w:pPr>
        <w:pStyle w:val="TableofFigures"/>
        <w:tabs>
          <w:tab w:val="right" w:leader="dot" w:pos="9736"/>
        </w:tabs>
        <w:rPr>
          <w:del w:id="295" w:author="Emanuele Dentis" w:date="2025-01-07T11:39:00Z" w16du:dateUtc="2025-01-07T11:39:00Z"/>
          <w:rFonts w:eastAsiaTheme="minorEastAsia"/>
          <w:noProof/>
          <w:sz w:val="24"/>
          <w:szCs w:val="24"/>
          <w:lang w:eastAsia="en-CA"/>
        </w:rPr>
      </w:pPr>
      <w:del w:id="296" w:author="Emanuele Dentis" w:date="2025-01-07T11:39:00Z" w16du:dateUtc="2025-01-07T11:39:00Z">
        <w:r w:rsidRPr="003A1323" w:rsidDel="003A1323">
          <w:rPr>
            <w:noProof/>
            <w:rPrChange w:id="297" w:author="Emanuele Dentis" w:date="2025-01-07T11:39:00Z" w16du:dateUtc="2025-01-07T11:39:00Z">
              <w:rPr>
                <w:rStyle w:val="Hyperlink"/>
                <w:noProof/>
              </w:rPr>
            </w:rPrChange>
          </w:rPr>
          <w:delText>Figure 4. Density Function of the Year Round Not Shared Tariff across all TNUoS zones and years from 2025-2026 to 2029-2030. X-axis: £/kW (in real 2025-2026), y-axis: count.</w:delText>
        </w:r>
        <w:r w:rsidDel="003A1323">
          <w:rPr>
            <w:noProof/>
            <w:webHidden/>
          </w:rPr>
          <w:tab/>
        </w:r>
        <w:r w:rsidR="005E37F6" w:rsidDel="003A1323">
          <w:rPr>
            <w:noProof/>
            <w:webHidden/>
          </w:rPr>
          <w:delText>6</w:delText>
        </w:r>
      </w:del>
    </w:p>
    <w:p w14:paraId="1D8A092D" w14:textId="14C58949" w:rsidR="00EE29F5" w:rsidDel="003A1323" w:rsidRDefault="00EE29F5">
      <w:pPr>
        <w:pStyle w:val="TableofFigures"/>
        <w:tabs>
          <w:tab w:val="right" w:leader="dot" w:pos="9736"/>
        </w:tabs>
        <w:rPr>
          <w:del w:id="298" w:author="Emanuele Dentis" w:date="2025-01-07T11:39:00Z" w16du:dateUtc="2025-01-07T11:39:00Z"/>
          <w:rFonts w:eastAsiaTheme="minorEastAsia"/>
          <w:noProof/>
          <w:sz w:val="24"/>
          <w:szCs w:val="24"/>
          <w:lang w:eastAsia="en-CA"/>
        </w:rPr>
      </w:pPr>
      <w:del w:id="299" w:author="Emanuele Dentis" w:date="2025-01-07T11:39:00Z" w16du:dateUtc="2025-01-07T11:39:00Z">
        <w:r w:rsidRPr="003A1323" w:rsidDel="003A1323">
          <w:rPr>
            <w:noProof/>
            <w:rPrChange w:id="300" w:author="Emanuele Dentis" w:date="2025-01-07T11:39:00Z" w16du:dateUtc="2025-01-07T11:39:00Z">
              <w:rPr>
                <w:rStyle w:val="Hyperlink"/>
                <w:noProof/>
              </w:rPr>
            </w:rPrChange>
          </w:rPr>
          <w:delText>Figure 5. Year Round Shared Tariff for the 5-year projection across zones (on the x-axis) and years (between lines). SD Floor falls outside of the range of the data.</w:delText>
        </w:r>
        <w:r w:rsidDel="003A1323">
          <w:rPr>
            <w:noProof/>
            <w:webHidden/>
          </w:rPr>
          <w:tab/>
        </w:r>
        <w:r w:rsidR="005E37F6" w:rsidDel="003A1323">
          <w:rPr>
            <w:noProof/>
            <w:webHidden/>
          </w:rPr>
          <w:delText>6</w:delText>
        </w:r>
      </w:del>
    </w:p>
    <w:p w14:paraId="538EC4D6" w14:textId="3D0EFC50" w:rsidR="00EE29F5" w:rsidDel="003A1323" w:rsidRDefault="00EE29F5">
      <w:pPr>
        <w:pStyle w:val="TableofFigures"/>
        <w:tabs>
          <w:tab w:val="right" w:leader="dot" w:pos="9736"/>
        </w:tabs>
        <w:rPr>
          <w:del w:id="301" w:author="Emanuele Dentis" w:date="2025-01-07T11:39:00Z" w16du:dateUtc="2025-01-07T11:39:00Z"/>
          <w:rFonts w:eastAsiaTheme="minorEastAsia"/>
          <w:noProof/>
          <w:sz w:val="24"/>
          <w:szCs w:val="24"/>
          <w:lang w:eastAsia="en-CA"/>
        </w:rPr>
      </w:pPr>
      <w:del w:id="302" w:author="Emanuele Dentis" w:date="2025-01-07T11:39:00Z" w16du:dateUtc="2025-01-07T11:39:00Z">
        <w:r w:rsidRPr="003A1323" w:rsidDel="003A1323">
          <w:rPr>
            <w:noProof/>
            <w:rPrChange w:id="303" w:author="Emanuele Dentis" w:date="2025-01-07T11:39:00Z" w16du:dateUtc="2025-01-07T11:39:00Z">
              <w:rPr>
                <w:rStyle w:val="Hyperlink"/>
                <w:noProof/>
              </w:rPr>
            </w:rPrChange>
          </w:rPr>
          <w:delText>Figure 6. Year Round NOT Shared Tariff for the 5-year projection across zones (on the x-axis) and years (between lines). SD Floor falls outside of the range of the data.</w:delText>
        </w:r>
        <w:r w:rsidDel="003A1323">
          <w:rPr>
            <w:noProof/>
            <w:webHidden/>
          </w:rPr>
          <w:tab/>
        </w:r>
        <w:r w:rsidR="005E37F6" w:rsidDel="003A1323">
          <w:rPr>
            <w:noProof/>
            <w:webHidden/>
          </w:rPr>
          <w:delText>7</w:delText>
        </w:r>
      </w:del>
    </w:p>
    <w:p w14:paraId="5738CA51" w14:textId="27221624" w:rsidR="00CD5DCD" w:rsidRPr="00A939B9" w:rsidRDefault="00D14CAD" w:rsidP="00ED4AE8">
      <w:pPr>
        <w:rPr>
          <w:sz w:val="24"/>
        </w:rPr>
      </w:pPr>
      <w:r>
        <w:rPr>
          <w:sz w:val="24"/>
        </w:rPr>
        <w:fldChar w:fldCharType="end"/>
      </w:r>
    </w:p>
    <w:p w14:paraId="38B65E5E" w14:textId="77777777" w:rsidR="00CD5DCD" w:rsidRDefault="00CD5DCD" w:rsidP="00CD5DCD">
      <w:pPr>
        <w:rPr>
          <w:sz w:val="24"/>
        </w:rPr>
      </w:pPr>
    </w:p>
    <w:p w14:paraId="5FDDB72D" w14:textId="77777777" w:rsidR="00F4613D" w:rsidRPr="00F4613D" w:rsidRDefault="00F4613D" w:rsidP="00F4613D">
      <w:pPr>
        <w:tabs>
          <w:tab w:val="left" w:pos="2820"/>
        </w:tabs>
        <w:rPr>
          <w:sz w:val="24"/>
        </w:rPr>
      </w:pPr>
    </w:p>
    <w:sectPr w:rsidR="00F4613D" w:rsidRPr="00F4613D" w:rsidSect="006D15C6">
      <w:headerReference w:type="default" r:id="rId19"/>
      <w:footerReference w:type="default" r:id="rId20"/>
      <w:headerReference w:type="first" r:id="rId21"/>
      <w:footerReference w:type="first" r:id="rId22"/>
      <w:pgSz w:w="11906" w:h="16838" w:code="9"/>
      <w:pgMar w:top="1440" w:right="1080" w:bottom="1440" w:left="1080" w:header="397"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C9AD03" w14:textId="77777777" w:rsidR="002437F5" w:rsidRDefault="002437F5" w:rsidP="00A62BFF">
      <w:pPr>
        <w:spacing w:after="0"/>
      </w:pPr>
      <w:r>
        <w:separator/>
      </w:r>
    </w:p>
  </w:endnote>
  <w:endnote w:type="continuationSeparator" w:id="0">
    <w:p w14:paraId="4BD750C1" w14:textId="77777777" w:rsidR="002437F5" w:rsidRDefault="002437F5" w:rsidP="00A62BFF">
      <w:pPr>
        <w:spacing w:after="0"/>
      </w:pPr>
      <w:r>
        <w:continuationSeparator/>
      </w:r>
    </w:p>
  </w:endnote>
  <w:endnote w:type="continuationNotice" w:id="1">
    <w:p w14:paraId="61D03FBF" w14:textId="77777777" w:rsidR="002437F5" w:rsidRDefault="002437F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36C216" w14:textId="4C704E61" w:rsidR="00B26D29" w:rsidRDefault="00F4613D" w:rsidP="00B17C6A">
    <w:pPr>
      <w:pStyle w:val="Footer"/>
    </w:pPr>
    <w:r w:rsidRPr="00EB2BC1">
      <w:rPr>
        <w:rFonts w:ascii="Helvetica" w:eastAsia="HGPMinchoE" w:hAnsi="Helvetica"/>
        <w:noProof/>
        <w:sz w:val="28"/>
        <w:szCs w:val="40"/>
      </w:rPr>
      <mc:AlternateContent>
        <mc:Choice Requires="wps">
          <w:drawing>
            <wp:anchor distT="45720" distB="45720" distL="114300" distR="114300" simplePos="0" relativeHeight="251658243" behindDoc="0" locked="0" layoutInCell="1" allowOverlap="1" wp14:anchorId="5A0CAB60" wp14:editId="18A91CA2">
              <wp:simplePos x="0" y="0"/>
              <wp:positionH relativeFrom="rightMargin">
                <wp:posOffset>88265</wp:posOffset>
              </wp:positionH>
              <wp:positionV relativeFrom="paragraph">
                <wp:posOffset>-240030</wp:posOffset>
              </wp:positionV>
              <wp:extent cx="342900" cy="295275"/>
              <wp:effectExtent l="0" t="0" r="0" b="0"/>
              <wp:wrapSquare wrapText="bothSides"/>
              <wp:docPr id="5336756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95275"/>
                      </a:xfrm>
                      <a:prstGeom prst="rect">
                        <a:avLst/>
                      </a:prstGeom>
                      <a:noFill/>
                      <a:ln w="9525">
                        <a:noFill/>
                        <a:miter lim="800000"/>
                        <a:headEnd/>
                        <a:tailEnd/>
                      </a:ln>
                    </wps:spPr>
                    <wps:txbx>
                      <w:txbxContent>
                        <w:p w14:paraId="46BEDF42" w14:textId="77777777" w:rsidR="00F4613D" w:rsidRDefault="00F4613D"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0CAB60" id="_x0000_t202" coordsize="21600,21600" o:spt="202" path="m,l,21600r21600,l21600,xe">
              <v:stroke joinstyle="miter"/>
              <v:path gradientshapeok="t" o:connecttype="rect"/>
            </v:shapetype>
            <v:shape id="Text Box 2" o:spid="_x0000_s1026" type="#_x0000_t202" style="position:absolute;margin-left:6.95pt;margin-top:-18.9pt;width:27pt;height:23.25pt;z-index:251658243;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" filled="f" stroked="f">
              <v:textbox>
                <w:txbxContent>
                  <w:p w14:paraId="46BEDF42" w14:textId="77777777" w:rsidR="00F4613D" w:rsidRDefault="00F4613D"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DCB194" w14:textId="21188AC9" w:rsidR="00B26D29" w:rsidRDefault="00EB2BC1">
    <w:pPr>
      <w:pStyle w:val="Footer"/>
    </w:pPr>
    <w:r w:rsidRPr="00EB2BC1">
      <w:rPr>
        <w:rFonts w:ascii="Helvetica" w:eastAsia="HGPMinchoE" w:hAnsi="Helvetica"/>
        <w:noProof/>
        <w:sz w:val="28"/>
        <w:szCs w:val="40"/>
      </w:rPr>
      <mc:AlternateContent>
        <mc:Choice Requires="wps">
          <w:drawing>
            <wp:anchor distT="45720" distB="45720" distL="114300" distR="114300" simplePos="0" relativeHeight="251658242" behindDoc="0" locked="0" layoutInCell="1" allowOverlap="1" wp14:anchorId="6B3A7B8C" wp14:editId="6591DF29">
              <wp:simplePos x="0" y="0"/>
              <wp:positionH relativeFrom="rightMargin">
                <wp:posOffset>88265</wp:posOffset>
              </wp:positionH>
              <wp:positionV relativeFrom="paragraph">
                <wp:posOffset>-249555</wp:posOffset>
              </wp:positionV>
              <wp:extent cx="323850" cy="29527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95275"/>
                      </a:xfrm>
                      <a:prstGeom prst="rect">
                        <a:avLst/>
                      </a:prstGeom>
                      <a:noFill/>
                      <a:ln w="9525">
                        <a:noFill/>
                        <a:miter lim="800000"/>
                        <a:headEnd/>
                        <a:tailEnd/>
                      </a:ln>
                    </wps:spPr>
                    <wps:txbx>
                      <w:txbxContent>
                        <w:p w14:paraId="7A868B59" w14:textId="0B635202" w:rsidR="00EB2BC1" w:rsidRDefault="00EB2BC1"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3A7B8C" id="_x0000_t202" coordsize="21600,21600" o:spt="202" path="m,l,21600r21600,l21600,xe">
              <v:stroke joinstyle="miter"/>
              <v:path gradientshapeok="t" o:connecttype="rect"/>
            </v:shapetype>
            <v:shape id="_x0000_s1027" type="#_x0000_t202" style="position:absolute;margin-left:6.95pt;margin-top:-19.65pt;width:25.5pt;height:23.25pt;z-index:25165824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" filled="f" stroked="f">
              <v:textbox>
                <w:txbxContent>
                  <w:p w14:paraId="7A868B59" w14:textId="0B635202" w:rsidR="00EB2BC1" w:rsidRDefault="00EB2BC1"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A3390D" w14:textId="77777777" w:rsidR="002437F5" w:rsidRDefault="002437F5" w:rsidP="00A62BFF">
      <w:pPr>
        <w:spacing w:after="0"/>
      </w:pPr>
      <w:r>
        <w:separator/>
      </w:r>
    </w:p>
  </w:footnote>
  <w:footnote w:type="continuationSeparator" w:id="0">
    <w:p w14:paraId="2E8B7D09" w14:textId="77777777" w:rsidR="002437F5" w:rsidRDefault="002437F5" w:rsidP="00A62BFF">
      <w:pPr>
        <w:spacing w:after="0"/>
      </w:pPr>
      <w:r>
        <w:continuationSeparator/>
      </w:r>
    </w:p>
  </w:footnote>
  <w:footnote w:type="continuationNotice" w:id="1">
    <w:p w14:paraId="54DEACBD" w14:textId="77777777" w:rsidR="002437F5" w:rsidRDefault="002437F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265BD7" w14:textId="5A716D05" w:rsidR="00EB2BC1" w:rsidRDefault="00EB2BC1" w:rsidP="00EB2BC1">
    <w:pPr>
      <w:pStyle w:val="Header"/>
      <w:ind w:left="0"/>
      <w:jc w:val="left"/>
      <w:rPr>
        <w:rFonts w:ascii="Helvetica" w:eastAsia="HGPMinchoE" w:hAnsi="Helvetica"/>
        <w:color w:val="3F0730"/>
        <w:sz w:val="28"/>
        <w:szCs w:val="40"/>
      </w:rPr>
    </w:pPr>
    <w:r w:rsidRPr="003D365A">
      <w:rPr>
        <w:b/>
        <w:bCs/>
      </w:rPr>
      <w:drawing>
        <wp:anchor distT="0" distB="0" distL="114300" distR="114300" simplePos="0" relativeHeight="251658241" behindDoc="1" locked="0" layoutInCell="1" allowOverlap="1" wp14:anchorId="636F6E64" wp14:editId="1227148B">
          <wp:simplePos x="0" y="0"/>
          <wp:positionH relativeFrom="margin">
            <wp:align>center</wp:align>
          </wp:positionH>
          <wp:positionV relativeFrom="page">
            <wp:align>bottom</wp:align>
          </wp:positionV>
          <wp:extent cx="7560000" cy="10692000"/>
          <wp:effectExtent l="0" t="0" r="317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stretch>
                    <a:fillRect/>
                  </a:stretch>
                </pic:blipFill>
                <pic:spPr>
                  <a:xfrm>
                    <a:off x="0" y="0"/>
                    <a:ext cx="7560000" cy="10692000"/>
                  </a:xfrm>
                  <a:prstGeom prst="rect">
                    <a:avLst/>
                  </a:prstGeom>
                </pic:spPr>
              </pic:pic>
            </a:graphicData>
          </a:graphic>
          <wp14:sizeRelH relativeFrom="page">
            <wp14:pctWidth>0</wp14:pctWidth>
          </wp14:sizeRelH>
          <wp14:sizeRelV relativeFrom="page">
            <wp14:pctHeight>0</wp14:pctHeight>
          </wp14:sizeRelV>
        </wp:anchor>
      </w:drawing>
    </w:r>
  </w:p>
  <w:p w14:paraId="60770030" w14:textId="77777777" w:rsidR="00EB2BC1" w:rsidRDefault="00EB2BC1" w:rsidP="00EB2BC1">
    <w:pPr>
      <w:pStyle w:val="Header"/>
      <w:ind w:left="0"/>
      <w:jc w:val="left"/>
      <w:rPr>
        <w:rFonts w:ascii="Helvetica" w:eastAsia="HGPMinchoE" w:hAnsi="Helvetica"/>
        <w:color w:val="3F0730"/>
        <w:sz w:val="28"/>
        <w:szCs w:val="40"/>
      </w:rPr>
    </w:pPr>
  </w:p>
  <w:p w14:paraId="0E8CEB5A" w14:textId="77777777" w:rsidR="00EB2BC1" w:rsidRDefault="00EB2BC1" w:rsidP="00EB2BC1">
    <w:pPr>
      <w:pStyle w:val="Header"/>
      <w:ind w:left="0"/>
      <w:jc w:val="left"/>
      <w:rPr>
        <w:rFonts w:ascii="Helvetica" w:eastAsia="HGPMinchoE" w:hAnsi="Helvetica"/>
        <w:color w:val="3F0730"/>
        <w:sz w:val="28"/>
        <w:szCs w:val="40"/>
      </w:rPr>
    </w:pPr>
  </w:p>
  <w:p w14:paraId="244FE056" w14:textId="77777777" w:rsidR="00EB2BC1" w:rsidRDefault="00EB2BC1" w:rsidP="00EB2BC1">
    <w:pPr>
      <w:pStyle w:val="Header"/>
      <w:ind w:left="0"/>
      <w:jc w:val="left"/>
      <w:rPr>
        <w:rFonts w:ascii="Helvetica" w:eastAsia="HGPMinchoE" w:hAnsi="Helvetica"/>
        <w:color w:val="3F0730"/>
        <w:sz w:val="28"/>
        <w:szCs w:val="40"/>
      </w:rPr>
    </w:pPr>
  </w:p>
  <w:p w14:paraId="4B084201" w14:textId="7F19FF21" w:rsidR="008313D5" w:rsidRPr="00EB2BC1" w:rsidRDefault="00472FBD" w:rsidP="00472FBD">
    <w:pPr>
      <w:pStyle w:val="Header"/>
      <w:ind w:left="0"/>
      <w:jc w:val="left"/>
      <w:rPr>
        <w:rFonts w:ascii="Helvetica" w:eastAsia="HGPMinchoE" w:hAnsi="Helvetica"/>
        <w:color w:val="3F0730"/>
        <w:sz w:val="28"/>
        <w:szCs w:val="40"/>
      </w:rPr>
    </w:pPr>
    <w:r w:rsidRPr="00472FBD">
      <w:rPr>
        <w:rFonts w:ascii="Helvetica" w:eastAsia="HGPMinchoE" w:hAnsi="Helvetica"/>
        <w:color w:val="3F0730"/>
        <w:sz w:val="28"/>
        <w:szCs w:val="40"/>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85BDD8" w14:textId="23522314" w:rsidR="00DF17EF" w:rsidRDefault="006E510D" w:rsidP="00DF17EF">
    <w:pPr>
      <w:pStyle w:val="Header"/>
      <w:ind w:left="0"/>
      <w:jc w:val="left"/>
      <w:rPr>
        <w:rFonts w:ascii="Helvetica" w:eastAsia="HGPMinchoE" w:hAnsi="Helvetica"/>
        <w:sz w:val="28"/>
        <w:szCs w:val="40"/>
      </w:rPr>
    </w:pPr>
    <w:r w:rsidRPr="00DF17EF">
      <w:rPr>
        <w:rFonts w:ascii="Helvetica" w:eastAsia="HGPMinchoE" w:hAnsi="Helvetica"/>
        <w:sz w:val="28"/>
        <w:szCs w:val="40"/>
      </w:rPr>
      <w:drawing>
        <wp:anchor distT="0" distB="0" distL="114300" distR="114300" simplePos="0" relativeHeight="251658240" behindDoc="1" locked="0" layoutInCell="1" allowOverlap="1" wp14:anchorId="5849E66E" wp14:editId="63B78F0D">
          <wp:simplePos x="0" y="0"/>
          <wp:positionH relativeFrom="page">
            <wp:align>center</wp:align>
          </wp:positionH>
          <wp:positionV relativeFrom="page">
            <wp:align>center</wp:align>
          </wp:positionV>
          <wp:extent cx="7560000" cy="10688400"/>
          <wp:effectExtent l="0" t="0" r="317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stretch>
                    <a:fillRect/>
                  </a:stretch>
                </pic:blipFill>
                <pic:spPr>
                  <a:xfrm>
                    <a:off x="0" y="0"/>
                    <a:ext cx="7560000" cy="10688400"/>
                  </a:xfrm>
                  <a:prstGeom prst="rect">
                    <a:avLst/>
                  </a:prstGeom>
                </pic:spPr>
              </pic:pic>
            </a:graphicData>
          </a:graphic>
          <wp14:sizeRelH relativeFrom="page">
            <wp14:pctWidth>0</wp14:pctWidth>
          </wp14:sizeRelH>
          <wp14:sizeRelV relativeFrom="page">
            <wp14:pctHeight>0</wp14:pctHeight>
          </wp14:sizeRelV>
        </wp:anchor>
      </w:drawing>
    </w:r>
  </w:p>
  <w:p w14:paraId="739205F1" w14:textId="0B45FB74" w:rsidR="00DF17EF" w:rsidRDefault="00DF17EF" w:rsidP="00DF17EF">
    <w:pPr>
      <w:pStyle w:val="Header"/>
      <w:ind w:left="0"/>
      <w:jc w:val="left"/>
      <w:rPr>
        <w:rFonts w:ascii="Helvetica" w:eastAsia="HGPMinchoE" w:hAnsi="Helvetica"/>
        <w:sz w:val="28"/>
        <w:szCs w:val="40"/>
      </w:rPr>
    </w:pPr>
  </w:p>
  <w:p w14:paraId="0C30593E" w14:textId="77777777" w:rsidR="00DF17EF" w:rsidRDefault="00DF17EF" w:rsidP="00DF17EF">
    <w:pPr>
      <w:pStyle w:val="Header"/>
      <w:ind w:left="0"/>
      <w:jc w:val="left"/>
      <w:rPr>
        <w:rFonts w:ascii="Helvetica" w:eastAsia="HGPMinchoE" w:hAnsi="Helvetica"/>
        <w:sz w:val="28"/>
        <w:szCs w:val="40"/>
      </w:rPr>
    </w:pPr>
  </w:p>
  <w:p w14:paraId="5F01A8D6" w14:textId="77777777" w:rsidR="00DF17EF" w:rsidRDefault="00DF17EF" w:rsidP="00DF17EF">
    <w:pPr>
      <w:pStyle w:val="Header"/>
      <w:ind w:left="0"/>
      <w:jc w:val="left"/>
      <w:rPr>
        <w:rFonts w:ascii="Helvetica" w:eastAsia="HGPMinchoE" w:hAnsi="Helvetica"/>
        <w:sz w:val="28"/>
        <w:szCs w:val="40"/>
      </w:rPr>
    </w:pPr>
  </w:p>
  <w:p w14:paraId="2392821F" w14:textId="379F0F86" w:rsidR="00B26D29" w:rsidRPr="00DF17EF" w:rsidRDefault="00472FBD" w:rsidP="00472FBD">
    <w:pPr>
      <w:pStyle w:val="Header"/>
      <w:ind w:left="0"/>
      <w:jc w:val="left"/>
      <w:rPr>
        <w:rFonts w:ascii="Helvetica" w:eastAsia="HGPMinchoE" w:hAnsi="Helvetica"/>
        <w:color w:val="3F0730"/>
        <w:sz w:val="28"/>
        <w:szCs w:val="40"/>
      </w:rPr>
    </w:pPr>
    <w:r w:rsidRPr="00472FBD">
      <w:rPr>
        <w:rFonts w:ascii="Helvetica" w:eastAsia="HGPMinchoE" w:hAnsi="Helvetica"/>
        <w:color w:val="3F0730"/>
        <w:sz w:val="28"/>
        <w:szCs w:val="40"/>
      </w:rPr>
      <w:t>Public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34A87E58"/>
    <w:lvl w:ilvl="0">
      <w:start w:val="1"/>
      <w:numFmt w:val="decimal"/>
      <w:pStyle w:val="ListNumber5"/>
      <w:lvlText w:val="%1."/>
      <w:lvlJc w:val="left"/>
      <w:pPr>
        <w:tabs>
          <w:tab w:val="num" w:pos="1700"/>
        </w:tabs>
        <w:ind w:left="1700"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16F27AA"/>
    <w:multiLevelType w:val="singleLevel"/>
    <w:tmpl w:val="107E0C76"/>
    <w:lvl w:ilvl="0">
      <w:start w:val="1"/>
      <w:numFmt w:val="bullet"/>
      <w:pStyle w:val="Bullet3"/>
      <w:lvlText w:val=""/>
      <w:lvlJc w:val="left"/>
      <w:pPr>
        <w:ind w:left="360" w:hanging="360"/>
      </w:pPr>
      <w:rPr>
        <w:rFonts w:ascii="Symbol" w:hAnsi="Symbol" w:hint="default"/>
        <w:color w:val="FF00FF"/>
      </w:rPr>
    </w:lvl>
  </w:abstractNum>
  <w:abstractNum w:abstractNumId="11" w15:restartNumberingAfterBreak="0">
    <w:nsid w:val="03917BAC"/>
    <w:multiLevelType w:val="hybridMultilevel"/>
    <w:tmpl w:val="4C28FAE0"/>
    <w:lvl w:ilvl="0" w:tplc="FD52E83C">
      <w:start w:val="1"/>
      <w:numFmt w:val="decimal"/>
      <w:pStyle w:val="SectionHeader"/>
      <w:lvlText w:val="%1."/>
      <w:lvlJc w:val="left"/>
      <w:pPr>
        <w:ind w:left="1080" w:hanging="720"/>
      </w:pPr>
      <w:rPr>
        <w:rFonts w:hint="default"/>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4724149"/>
    <w:multiLevelType w:val="multilevel"/>
    <w:tmpl w:val="CE981792"/>
    <w:styleLink w:val="Bullets"/>
    <w:lvl w:ilvl="0">
      <w:start w:val="1"/>
      <w:numFmt w:val="bullet"/>
      <w:lvlText w:val=""/>
      <w:lvlJc w:val="left"/>
      <w:pPr>
        <w:ind w:left="360" w:hanging="360"/>
      </w:pPr>
      <w:rPr>
        <w:rFonts w:ascii="Symbol" w:hAnsi="Symbol" w:hint="default"/>
        <w:color w:val="D43900"/>
      </w:rPr>
    </w:lvl>
    <w:lvl w:ilvl="1">
      <w:start w:val="1"/>
      <w:numFmt w:val="bullet"/>
      <w:lvlRestart w:val="0"/>
      <w:lvlText w:val=""/>
      <w:lvlJc w:val="left"/>
      <w:pPr>
        <w:ind w:left="568" w:hanging="284"/>
      </w:pPr>
      <w:rPr>
        <w:rFonts w:ascii="Symbol" w:hAnsi="Symbol" w:hint="default"/>
        <w:color w:val="D43900"/>
      </w:rPr>
    </w:lvl>
    <w:lvl w:ilvl="2">
      <w:start w:val="1"/>
      <w:numFmt w:val="bullet"/>
      <w:lvlRestart w:val="0"/>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3" w15:restartNumberingAfterBreak="0">
    <w:nsid w:val="19674420"/>
    <w:multiLevelType w:val="multilevel"/>
    <w:tmpl w:val="E4CAD946"/>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4" w15:restartNumberingAfterBreak="0">
    <w:nsid w:val="19B856B2"/>
    <w:multiLevelType w:val="hybridMultilevel"/>
    <w:tmpl w:val="1A86DD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04F2F3A"/>
    <w:multiLevelType w:val="hybridMultilevel"/>
    <w:tmpl w:val="E5964A78"/>
    <w:lvl w:ilvl="0" w:tplc="4FAC0D3E">
      <w:start w:val="1"/>
      <w:numFmt w:val="bullet"/>
      <w:lvlText w:val=""/>
      <w:lvlJc w:val="left"/>
      <w:pPr>
        <w:ind w:left="360" w:hanging="360"/>
      </w:pPr>
      <w:rPr>
        <w:rFonts w:ascii="Symbol" w:hAnsi="Symbol" w:hint="default"/>
        <w:color w:val="FF00FF" w:themeColor="accent1"/>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20B57F62"/>
    <w:multiLevelType w:val="hybridMultilevel"/>
    <w:tmpl w:val="329C11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A1F2726"/>
    <w:multiLevelType w:val="multilevel"/>
    <w:tmpl w:val="CE981792"/>
    <w:numStyleLink w:val="Bullets"/>
  </w:abstractNum>
  <w:abstractNum w:abstractNumId="18" w15:restartNumberingAfterBreak="0">
    <w:nsid w:val="34376E88"/>
    <w:multiLevelType w:val="hybridMultilevel"/>
    <w:tmpl w:val="38126198"/>
    <w:lvl w:ilvl="0" w:tplc="61963378">
      <w:start w:val="1"/>
      <w:numFmt w:val="bullet"/>
      <w:pStyle w:val="Bullet1"/>
      <w:lvlText w:val=""/>
      <w:lvlJc w:val="left"/>
      <w:pPr>
        <w:ind w:left="720" w:hanging="360"/>
      </w:pPr>
      <w:rPr>
        <w:rFonts w:ascii="Symbol" w:hAnsi="Symbol" w:hint="default"/>
        <w:color w:val="FF00F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5AE1373"/>
    <w:multiLevelType w:val="hybridMultilevel"/>
    <w:tmpl w:val="EF923E2E"/>
    <w:lvl w:ilvl="0" w:tplc="10DAF008">
      <w:start w:val="1"/>
      <w:numFmt w:val="decimal"/>
      <w:pStyle w:val="Heading1Numbered"/>
      <w:lvlText w:val="%1."/>
      <w:lvlJc w:val="left"/>
      <w:pPr>
        <w:ind w:left="360" w:hanging="360"/>
      </w:pPr>
      <w:rPr>
        <w:rFonts w:hint="default"/>
        <w:color w:val="FF00FF"/>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C5844C1"/>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15:restartNumberingAfterBreak="0">
    <w:nsid w:val="402211D9"/>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2F56CA2"/>
    <w:multiLevelType w:val="hybridMultilevel"/>
    <w:tmpl w:val="C3AE63D8"/>
    <w:lvl w:ilvl="0" w:tplc="10090001">
      <w:start w:val="1"/>
      <w:numFmt w:val="bullet"/>
      <w:lvlText w:val=""/>
      <w:lvlJc w:val="left"/>
      <w:pPr>
        <w:ind w:left="785" w:hanging="360"/>
      </w:pPr>
      <w:rPr>
        <w:rFonts w:ascii="Symbol" w:hAnsi="Symbol" w:hint="default"/>
      </w:rPr>
    </w:lvl>
    <w:lvl w:ilvl="1" w:tplc="10090003" w:tentative="1">
      <w:start w:val="1"/>
      <w:numFmt w:val="bullet"/>
      <w:lvlText w:val="o"/>
      <w:lvlJc w:val="left"/>
      <w:pPr>
        <w:ind w:left="1505" w:hanging="360"/>
      </w:pPr>
      <w:rPr>
        <w:rFonts w:ascii="Courier New" w:hAnsi="Courier New" w:cs="Courier New" w:hint="default"/>
      </w:rPr>
    </w:lvl>
    <w:lvl w:ilvl="2" w:tplc="10090005" w:tentative="1">
      <w:start w:val="1"/>
      <w:numFmt w:val="bullet"/>
      <w:lvlText w:val=""/>
      <w:lvlJc w:val="left"/>
      <w:pPr>
        <w:ind w:left="2225" w:hanging="360"/>
      </w:pPr>
      <w:rPr>
        <w:rFonts w:ascii="Wingdings" w:hAnsi="Wingdings" w:hint="default"/>
      </w:rPr>
    </w:lvl>
    <w:lvl w:ilvl="3" w:tplc="10090001" w:tentative="1">
      <w:start w:val="1"/>
      <w:numFmt w:val="bullet"/>
      <w:lvlText w:val=""/>
      <w:lvlJc w:val="left"/>
      <w:pPr>
        <w:ind w:left="2945" w:hanging="360"/>
      </w:pPr>
      <w:rPr>
        <w:rFonts w:ascii="Symbol" w:hAnsi="Symbol" w:hint="default"/>
      </w:rPr>
    </w:lvl>
    <w:lvl w:ilvl="4" w:tplc="10090003" w:tentative="1">
      <w:start w:val="1"/>
      <w:numFmt w:val="bullet"/>
      <w:lvlText w:val="o"/>
      <w:lvlJc w:val="left"/>
      <w:pPr>
        <w:ind w:left="3665" w:hanging="360"/>
      </w:pPr>
      <w:rPr>
        <w:rFonts w:ascii="Courier New" w:hAnsi="Courier New" w:cs="Courier New" w:hint="default"/>
      </w:rPr>
    </w:lvl>
    <w:lvl w:ilvl="5" w:tplc="10090005" w:tentative="1">
      <w:start w:val="1"/>
      <w:numFmt w:val="bullet"/>
      <w:lvlText w:val=""/>
      <w:lvlJc w:val="left"/>
      <w:pPr>
        <w:ind w:left="4385" w:hanging="360"/>
      </w:pPr>
      <w:rPr>
        <w:rFonts w:ascii="Wingdings" w:hAnsi="Wingdings" w:hint="default"/>
      </w:rPr>
    </w:lvl>
    <w:lvl w:ilvl="6" w:tplc="10090001" w:tentative="1">
      <w:start w:val="1"/>
      <w:numFmt w:val="bullet"/>
      <w:lvlText w:val=""/>
      <w:lvlJc w:val="left"/>
      <w:pPr>
        <w:ind w:left="5105" w:hanging="360"/>
      </w:pPr>
      <w:rPr>
        <w:rFonts w:ascii="Symbol" w:hAnsi="Symbol" w:hint="default"/>
      </w:rPr>
    </w:lvl>
    <w:lvl w:ilvl="7" w:tplc="10090003" w:tentative="1">
      <w:start w:val="1"/>
      <w:numFmt w:val="bullet"/>
      <w:lvlText w:val="o"/>
      <w:lvlJc w:val="left"/>
      <w:pPr>
        <w:ind w:left="5825" w:hanging="360"/>
      </w:pPr>
      <w:rPr>
        <w:rFonts w:ascii="Courier New" w:hAnsi="Courier New" w:cs="Courier New" w:hint="default"/>
      </w:rPr>
    </w:lvl>
    <w:lvl w:ilvl="8" w:tplc="10090005" w:tentative="1">
      <w:start w:val="1"/>
      <w:numFmt w:val="bullet"/>
      <w:lvlText w:val=""/>
      <w:lvlJc w:val="left"/>
      <w:pPr>
        <w:ind w:left="6545" w:hanging="360"/>
      </w:pPr>
      <w:rPr>
        <w:rFonts w:ascii="Wingdings" w:hAnsi="Wingdings" w:hint="default"/>
      </w:rPr>
    </w:lvl>
  </w:abstractNum>
  <w:abstractNum w:abstractNumId="23" w15:restartNumberingAfterBreak="0">
    <w:nsid w:val="4C213FE9"/>
    <w:multiLevelType w:val="hybridMultilevel"/>
    <w:tmpl w:val="530C76F6"/>
    <w:lvl w:ilvl="0" w:tplc="564AEFBA">
      <w:start w:val="1"/>
      <w:numFmt w:val="decimal"/>
      <w:lvlText w:val="%1."/>
      <w:lvlJc w:val="left"/>
      <w:pPr>
        <w:ind w:left="1440" w:hanging="10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3356254"/>
    <w:multiLevelType w:val="hybridMultilevel"/>
    <w:tmpl w:val="E37234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572910A6"/>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0607F32"/>
    <w:multiLevelType w:val="multilevel"/>
    <w:tmpl w:val="CE981792"/>
    <w:numStyleLink w:val="Bullets"/>
  </w:abstractNum>
  <w:abstractNum w:abstractNumId="27" w15:restartNumberingAfterBreak="0">
    <w:nsid w:val="61814D5E"/>
    <w:multiLevelType w:val="multilevel"/>
    <w:tmpl w:val="86A61410"/>
    <w:lvl w:ilvl="0">
      <w:start w:val="1"/>
      <w:numFmt w:val="decimal"/>
      <w:lvlText w:val="%1."/>
      <w:lvlJc w:val="left"/>
      <w:pPr>
        <w:ind w:left="284" w:hanging="284"/>
      </w:pPr>
      <w:rPr>
        <w:rFonts w:hint="default"/>
        <w:color w:val="FF00FF" w:themeColor="accent1"/>
      </w:rPr>
    </w:lvl>
    <w:lvl w:ilvl="1">
      <w:start w:val="1"/>
      <w:numFmt w:val="bullet"/>
      <w:lvlRestart w:val="0"/>
      <w:lvlText w:val=""/>
      <w:lvlJc w:val="left"/>
      <w:pPr>
        <w:ind w:left="568" w:hanging="284"/>
      </w:pPr>
      <w:rPr>
        <w:rFonts w:ascii="Symbol" w:hAnsi="Symbol" w:hint="default"/>
        <w:color w:val="FF00FF" w:themeColor="accent1"/>
      </w:rPr>
    </w:lvl>
    <w:lvl w:ilvl="2">
      <w:start w:val="1"/>
      <w:numFmt w:val="bullet"/>
      <w:lvlRestart w:val="0"/>
      <w:lvlText w:val=""/>
      <w:lvlJc w:val="left"/>
      <w:pPr>
        <w:ind w:left="852" w:hanging="284"/>
      </w:pPr>
      <w:rPr>
        <w:rFonts w:ascii="Symbol" w:hAnsi="Symbol" w:hint="default"/>
        <w:color w:val="FF00FF"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28" w15:restartNumberingAfterBreak="0">
    <w:nsid w:val="61EF6861"/>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2E07918"/>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7514FD0"/>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A1610D5"/>
    <w:multiLevelType w:val="multilevel"/>
    <w:tmpl w:val="7D7CA560"/>
    <w:styleLink w:val="NumberedBulletsList"/>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32" w15:restartNumberingAfterBreak="0">
    <w:nsid w:val="6AD3657F"/>
    <w:multiLevelType w:val="multilevel"/>
    <w:tmpl w:val="CE981792"/>
    <w:numStyleLink w:val="Bullets"/>
  </w:abstractNum>
  <w:abstractNum w:abstractNumId="33" w15:restartNumberingAfterBreak="0">
    <w:nsid w:val="6BB24DB8"/>
    <w:multiLevelType w:val="hybridMultilevel"/>
    <w:tmpl w:val="CC7C58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D105A2D"/>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5" w15:restartNumberingAfterBreak="0">
    <w:nsid w:val="75102A4B"/>
    <w:multiLevelType w:val="multilevel"/>
    <w:tmpl w:val="B610F154"/>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778E4D1C"/>
    <w:multiLevelType w:val="multilevel"/>
    <w:tmpl w:val="7D7CA560"/>
    <w:numStyleLink w:val="NumberedBulletsList"/>
  </w:abstractNum>
  <w:abstractNum w:abstractNumId="37" w15:restartNumberingAfterBreak="0">
    <w:nsid w:val="7C814088"/>
    <w:multiLevelType w:val="multilevel"/>
    <w:tmpl w:val="4F7EE70A"/>
    <w:lvl w:ilvl="0">
      <w:start w:val="1"/>
      <w:numFmt w:val="bullet"/>
      <w:lvlText w:val=""/>
      <w:lvlJc w:val="left"/>
      <w:pPr>
        <w:ind w:left="284" w:hanging="284"/>
      </w:pPr>
      <w:rPr>
        <w:rFonts w:ascii="Symbol" w:hAnsi="Symbol" w:hint="default"/>
        <w:color w:val="FF00FF" w:themeColor="accent1"/>
      </w:rPr>
    </w:lvl>
    <w:lvl w:ilvl="1">
      <w:start w:val="1"/>
      <w:numFmt w:val="bullet"/>
      <w:lvlRestart w:val="0"/>
      <w:lvlText w:val="–"/>
      <w:lvlJc w:val="left"/>
      <w:pPr>
        <w:ind w:left="568" w:hanging="284"/>
      </w:pPr>
      <w:rPr>
        <w:rFonts w:ascii="Arial" w:hAnsi="Arial" w:hint="default"/>
        <w:color w:val="FF00FF" w:themeColor="accent1"/>
      </w:rPr>
    </w:lvl>
    <w:lvl w:ilvl="2">
      <w:start w:val="1"/>
      <w:numFmt w:val="bullet"/>
      <w:lvlRestart w:val="0"/>
      <w:lvlText w:val="○"/>
      <w:lvlJc w:val="left"/>
      <w:pPr>
        <w:ind w:left="852" w:hanging="284"/>
      </w:pPr>
      <w:rPr>
        <w:rFonts w:ascii="Arial" w:hAnsi="Arial" w:hint="default"/>
        <w:color w:val="FF00FF"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38" w15:restartNumberingAfterBreak="0">
    <w:nsid w:val="7D7B1A5F"/>
    <w:multiLevelType w:val="hybridMultilevel"/>
    <w:tmpl w:val="655E63FA"/>
    <w:lvl w:ilvl="0" w:tplc="FA24C826">
      <w:start w:val="1"/>
      <w:numFmt w:val="decimal"/>
      <w:lvlText w:val="%1."/>
      <w:lvlJc w:val="left"/>
      <w:pPr>
        <w:ind w:left="277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8840366">
    <w:abstractNumId w:val="9"/>
  </w:num>
  <w:num w:numId="2" w16cid:durableId="1631471937">
    <w:abstractNumId w:val="7"/>
  </w:num>
  <w:num w:numId="3" w16cid:durableId="186868467">
    <w:abstractNumId w:val="6"/>
  </w:num>
  <w:num w:numId="4" w16cid:durableId="1738285083">
    <w:abstractNumId w:val="5"/>
  </w:num>
  <w:num w:numId="5" w16cid:durableId="992416223">
    <w:abstractNumId w:val="4"/>
  </w:num>
  <w:num w:numId="6" w16cid:durableId="1066412967">
    <w:abstractNumId w:val="8"/>
  </w:num>
  <w:num w:numId="7" w16cid:durableId="371350953">
    <w:abstractNumId w:val="3"/>
  </w:num>
  <w:num w:numId="8" w16cid:durableId="2008558331">
    <w:abstractNumId w:val="2"/>
  </w:num>
  <w:num w:numId="9" w16cid:durableId="1590698444">
    <w:abstractNumId w:val="1"/>
  </w:num>
  <w:num w:numId="10" w16cid:durableId="321347623">
    <w:abstractNumId w:val="0"/>
  </w:num>
  <w:num w:numId="11" w16cid:durableId="400979428">
    <w:abstractNumId w:val="31"/>
  </w:num>
  <w:num w:numId="12" w16cid:durableId="450050108">
    <w:abstractNumId w:val="19"/>
  </w:num>
  <w:num w:numId="13" w16cid:durableId="427045568">
    <w:abstractNumId w:val="38"/>
  </w:num>
  <w:num w:numId="14" w16cid:durableId="351030145">
    <w:abstractNumId w:val="12"/>
  </w:num>
  <w:num w:numId="15" w16cid:durableId="419713709">
    <w:abstractNumId w:val="32"/>
  </w:num>
  <w:num w:numId="16" w16cid:durableId="1339162828">
    <w:abstractNumId w:val="36"/>
    <w:lvlOverride w:ilvl="0">
      <w:lvl w:ilvl="0">
        <w:start w:val="1"/>
        <w:numFmt w:val="decimal"/>
        <w:pStyle w:val="NumberedBullet1"/>
        <w:lvlText w:val="%1."/>
        <w:lvlJc w:val="left"/>
        <w:pPr>
          <w:ind w:left="644" w:hanging="360"/>
        </w:pPr>
        <w:rPr>
          <w:rFonts w:hint="default"/>
        </w:rPr>
      </w:lvl>
    </w:lvlOverride>
    <w:lvlOverride w:ilvl="1">
      <w:lvl w:ilvl="1" w:tentative="1">
        <w:start w:val="1"/>
        <w:numFmt w:val="lowerLetter"/>
        <w:pStyle w:val="NumberedBullet2"/>
        <w:lvlText w:val="%2."/>
        <w:lvlJc w:val="left"/>
        <w:pPr>
          <w:ind w:left="1724" w:hanging="360"/>
        </w:pPr>
      </w:lvl>
    </w:lvlOverride>
    <w:lvlOverride w:ilvl="2">
      <w:lvl w:ilvl="2" w:tentative="1">
        <w:start w:val="1"/>
        <w:numFmt w:val="lowerRoman"/>
        <w:pStyle w:val="NumberedBullet3"/>
        <w:lvlText w:val="%3."/>
        <w:lvlJc w:val="right"/>
        <w:pPr>
          <w:ind w:left="2444" w:hanging="180"/>
        </w:pPr>
      </w:lvl>
    </w:lvlOverride>
    <w:lvlOverride w:ilvl="3">
      <w:lvl w:ilvl="3" w:tentative="1">
        <w:start w:val="1"/>
        <w:numFmt w:val="decimal"/>
        <w:lvlText w:val="%4."/>
        <w:lvlJc w:val="left"/>
        <w:pPr>
          <w:ind w:left="3164" w:hanging="360"/>
        </w:pPr>
      </w:lvl>
    </w:lvlOverride>
    <w:lvlOverride w:ilvl="4">
      <w:lvl w:ilvl="4" w:tentative="1">
        <w:start w:val="1"/>
        <w:numFmt w:val="lowerLetter"/>
        <w:lvlText w:val="%5."/>
        <w:lvlJc w:val="left"/>
        <w:pPr>
          <w:ind w:left="3884" w:hanging="360"/>
        </w:pPr>
      </w:lvl>
    </w:lvlOverride>
    <w:lvlOverride w:ilvl="5">
      <w:lvl w:ilvl="5" w:tentative="1">
        <w:start w:val="1"/>
        <w:numFmt w:val="lowerRoman"/>
        <w:lvlText w:val="%6."/>
        <w:lvlJc w:val="right"/>
        <w:pPr>
          <w:ind w:left="4604" w:hanging="180"/>
        </w:pPr>
      </w:lvl>
    </w:lvlOverride>
    <w:lvlOverride w:ilvl="6">
      <w:lvl w:ilvl="6" w:tentative="1">
        <w:start w:val="1"/>
        <w:numFmt w:val="decimal"/>
        <w:lvlText w:val="%7."/>
        <w:lvlJc w:val="left"/>
        <w:pPr>
          <w:ind w:left="5324" w:hanging="360"/>
        </w:pPr>
      </w:lvl>
    </w:lvlOverride>
    <w:lvlOverride w:ilvl="7">
      <w:lvl w:ilvl="7" w:tentative="1">
        <w:start w:val="1"/>
        <w:numFmt w:val="lowerLetter"/>
        <w:lvlText w:val="%8."/>
        <w:lvlJc w:val="left"/>
        <w:pPr>
          <w:ind w:left="6044" w:hanging="360"/>
        </w:pPr>
      </w:lvl>
    </w:lvlOverride>
    <w:lvlOverride w:ilvl="8">
      <w:lvl w:ilvl="8" w:tentative="1">
        <w:start w:val="1"/>
        <w:numFmt w:val="lowerRoman"/>
        <w:lvlText w:val="%9."/>
        <w:lvlJc w:val="right"/>
        <w:pPr>
          <w:ind w:left="6764" w:hanging="180"/>
        </w:pPr>
      </w:lvl>
    </w:lvlOverride>
  </w:num>
  <w:num w:numId="17" w16cid:durableId="984354713">
    <w:abstractNumId w:val="13"/>
  </w:num>
  <w:num w:numId="18" w16cid:durableId="1552032955">
    <w:abstractNumId w:val="27"/>
  </w:num>
  <w:num w:numId="19" w16cid:durableId="12165635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3253076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29826321">
    <w:abstractNumId w:val="36"/>
    <w:lvlOverride w:ilvl="0">
      <w:lvl w:ilvl="0">
        <w:start w:val="1"/>
        <w:numFmt w:val="decimal"/>
        <w:pStyle w:val="NumberedBullet1"/>
        <w:lvlText w:val="%1."/>
        <w:lvlJc w:val="left"/>
        <w:pPr>
          <w:ind w:left="284" w:hanging="284"/>
        </w:pPr>
        <w:rPr>
          <w:rFonts w:hint="default"/>
        </w:rPr>
      </w:lvl>
    </w:lvlOverride>
    <w:lvlOverride w:ilvl="1">
      <w:lvl w:ilvl="1">
        <w:start w:val="1"/>
        <w:numFmt w:val="decimal"/>
        <w:pStyle w:val="NumberedBullet2"/>
        <w:lvlText w:val="%1.%2."/>
        <w:lvlJc w:val="left"/>
        <w:pPr>
          <w:ind w:left="737" w:hanging="453"/>
        </w:pPr>
        <w:rPr>
          <w:rFonts w:hint="default"/>
        </w:rPr>
      </w:lvl>
    </w:lvlOverride>
    <w:lvlOverride w:ilvl="2">
      <w:lvl w:ilvl="2">
        <w:start w:val="1"/>
        <w:numFmt w:val="decimal"/>
        <w:pStyle w:val="NumberedBullet3"/>
        <w:lvlText w:val="%1.%2.%3."/>
        <w:lvlJc w:val="left"/>
        <w:pPr>
          <w:ind w:left="1021" w:hanging="284"/>
        </w:pPr>
        <w:rPr>
          <w:rFonts w:hint="default"/>
        </w:rPr>
      </w:lvl>
    </w:lvlOverride>
    <w:lvlOverride w:ilvl="3">
      <w:lvl w:ilvl="3">
        <w:start w:val="1"/>
        <w:numFmt w:val="none"/>
        <w:lvlText w:val=""/>
        <w:lvlJc w:val="left"/>
        <w:pPr>
          <w:ind w:left="1646" w:hanging="284"/>
        </w:pPr>
        <w:rPr>
          <w:rFonts w:hint="default"/>
        </w:rPr>
      </w:lvl>
    </w:lvlOverride>
    <w:lvlOverride w:ilvl="4">
      <w:lvl w:ilvl="4">
        <w:start w:val="1"/>
        <w:numFmt w:val="none"/>
        <w:lvlText w:val=""/>
        <w:lvlJc w:val="left"/>
        <w:pPr>
          <w:ind w:left="2100" w:hanging="284"/>
        </w:pPr>
        <w:rPr>
          <w:rFonts w:hint="default"/>
        </w:rPr>
      </w:lvl>
    </w:lvlOverride>
    <w:lvlOverride w:ilvl="5">
      <w:lvl w:ilvl="5">
        <w:start w:val="1"/>
        <w:numFmt w:val="none"/>
        <w:lvlText w:val=""/>
        <w:lvlJc w:val="left"/>
        <w:pPr>
          <w:ind w:left="2554" w:hanging="284"/>
        </w:pPr>
        <w:rPr>
          <w:rFonts w:hint="default"/>
        </w:rPr>
      </w:lvl>
    </w:lvlOverride>
    <w:lvlOverride w:ilvl="6">
      <w:lvl w:ilvl="6">
        <w:start w:val="1"/>
        <w:numFmt w:val="none"/>
        <w:lvlText w:val=""/>
        <w:lvlJc w:val="left"/>
        <w:pPr>
          <w:ind w:left="3008" w:hanging="284"/>
        </w:pPr>
        <w:rPr>
          <w:rFonts w:hint="default"/>
        </w:rPr>
      </w:lvl>
    </w:lvlOverride>
    <w:lvlOverride w:ilvl="7">
      <w:lvl w:ilvl="7">
        <w:start w:val="1"/>
        <w:numFmt w:val="none"/>
        <w:lvlText w:val=""/>
        <w:lvlJc w:val="left"/>
        <w:pPr>
          <w:ind w:left="3462" w:hanging="284"/>
        </w:pPr>
        <w:rPr>
          <w:rFonts w:hint="default"/>
        </w:rPr>
      </w:lvl>
    </w:lvlOverride>
    <w:lvlOverride w:ilvl="8">
      <w:lvl w:ilvl="8">
        <w:start w:val="1"/>
        <w:numFmt w:val="none"/>
        <w:lvlText w:val=""/>
        <w:lvlJc w:val="left"/>
        <w:pPr>
          <w:ind w:left="3916" w:hanging="284"/>
        </w:pPr>
        <w:rPr>
          <w:rFonts w:hint="default"/>
        </w:rPr>
      </w:lvl>
    </w:lvlOverride>
  </w:num>
  <w:num w:numId="22" w16cid:durableId="373192432">
    <w:abstractNumId w:val="36"/>
  </w:num>
  <w:num w:numId="23" w16cid:durableId="914751835">
    <w:abstractNumId w:val="34"/>
  </w:num>
  <w:num w:numId="24" w16cid:durableId="269238063">
    <w:abstractNumId w:val="23"/>
  </w:num>
  <w:num w:numId="25" w16cid:durableId="48194925">
    <w:abstractNumId w:val="11"/>
  </w:num>
  <w:num w:numId="26" w16cid:durableId="237911749">
    <w:abstractNumId w:val="36"/>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27" w16cid:durableId="863979532">
    <w:abstractNumId w:val="37"/>
  </w:num>
  <w:num w:numId="28" w16cid:durableId="1982036560">
    <w:abstractNumId w:val="26"/>
  </w:num>
  <w:num w:numId="29" w16cid:durableId="795679059">
    <w:abstractNumId w:val="17"/>
  </w:num>
  <w:num w:numId="30" w16cid:durableId="776801520">
    <w:abstractNumId w:val="10"/>
  </w:num>
  <w:num w:numId="31" w16cid:durableId="233004790">
    <w:abstractNumId w:val="21"/>
  </w:num>
  <w:num w:numId="32" w16cid:durableId="1849902588">
    <w:abstractNumId w:val="28"/>
  </w:num>
  <w:num w:numId="33" w16cid:durableId="1724792781">
    <w:abstractNumId w:val="29"/>
  </w:num>
  <w:num w:numId="34" w16cid:durableId="182482013">
    <w:abstractNumId w:val="25"/>
  </w:num>
  <w:num w:numId="35" w16cid:durableId="873037354">
    <w:abstractNumId w:val="20"/>
  </w:num>
  <w:num w:numId="36" w16cid:durableId="143934142">
    <w:abstractNumId w:val="30"/>
  </w:num>
  <w:num w:numId="37" w16cid:durableId="853499786">
    <w:abstractNumId w:val="35"/>
  </w:num>
  <w:num w:numId="38" w16cid:durableId="1942257626">
    <w:abstractNumId w:val="18"/>
  </w:num>
  <w:num w:numId="39" w16cid:durableId="217713168">
    <w:abstractNumId w:val="24"/>
  </w:num>
  <w:num w:numId="40" w16cid:durableId="247152751">
    <w:abstractNumId w:val="15"/>
  </w:num>
  <w:num w:numId="41" w16cid:durableId="874151452">
    <w:abstractNumId w:val="16"/>
  </w:num>
  <w:num w:numId="42" w16cid:durableId="816651842">
    <w:abstractNumId w:val="14"/>
  </w:num>
  <w:num w:numId="43" w16cid:durableId="581330511">
    <w:abstractNumId w:val="33"/>
  </w:num>
  <w:num w:numId="44" w16cid:durableId="2012104496">
    <w:abstractNumId w:val="22"/>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Emanuele Dentis">
    <w15:presenceInfo w15:providerId="AD" w15:userId="S::emanuele.dentis@northlandpower.com::6077c423-5223-46f7-8b6d-4c2bad95b91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linkStyles/>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7DB"/>
    <w:rsid w:val="0000092C"/>
    <w:rsid w:val="000014E8"/>
    <w:rsid w:val="000017C7"/>
    <w:rsid w:val="0000366E"/>
    <w:rsid w:val="00005C89"/>
    <w:rsid w:val="00007028"/>
    <w:rsid w:val="00007C75"/>
    <w:rsid w:val="00011992"/>
    <w:rsid w:val="00013752"/>
    <w:rsid w:val="00013C5C"/>
    <w:rsid w:val="00015A2A"/>
    <w:rsid w:val="00017FE9"/>
    <w:rsid w:val="00020EBD"/>
    <w:rsid w:val="00021319"/>
    <w:rsid w:val="000213BA"/>
    <w:rsid w:val="000218CE"/>
    <w:rsid w:val="000224EB"/>
    <w:rsid w:val="00022819"/>
    <w:rsid w:val="00022B39"/>
    <w:rsid w:val="0002463D"/>
    <w:rsid w:val="000246B0"/>
    <w:rsid w:val="000266C4"/>
    <w:rsid w:val="00027845"/>
    <w:rsid w:val="00030017"/>
    <w:rsid w:val="00030548"/>
    <w:rsid w:val="00031305"/>
    <w:rsid w:val="0003395B"/>
    <w:rsid w:val="00034DE8"/>
    <w:rsid w:val="00035CA9"/>
    <w:rsid w:val="00035E58"/>
    <w:rsid w:val="00036E0D"/>
    <w:rsid w:val="00036ECA"/>
    <w:rsid w:val="00037D0E"/>
    <w:rsid w:val="0004093F"/>
    <w:rsid w:val="00041BFC"/>
    <w:rsid w:val="000421C8"/>
    <w:rsid w:val="0004277D"/>
    <w:rsid w:val="00044829"/>
    <w:rsid w:val="00044DA4"/>
    <w:rsid w:val="00045569"/>
    <w:rsid w:val="0004599D"/>
    <w:rsid w:val="00046169"/>
    <w:rsid w:val="0004756C"/>
    <w:rsid w:val="000501BC"/>
    <w:rsid w:val="00053545"/>
    <w:rsid w:val="00055072"/>
    <w:rsid w:val="000556E6"/>
    <w:rsid w:val="000562DE"/>
    <w:rsid w:val="00061FBD"/>
    <w:rsid w:val="00062681"/>
    <w:rsid w:val="00062B8A"/>
    <w:rsid w:val="00062E14"/>
    <w:rsid w:val="000638EF"/>
    <w:rsid w:val="00063CFD"/>
    <w:rsid w:val="0006536F"/>
    <w:rsid w:val="00066ABB"/>
    <w:rsid w:val="00067FC7"/>
    <w:rsid w:val="00070BFC"/>
    <w:rsid w:val="000714E6"/>
    <w:rsid w:val="00071FE5"/>
    <w:rsid w:val="00072FFA"/>
    <w:rsid w:val="00073245"/>
    <w:rsid w:val="00073AA7"/>
    <w:rsid w:val="00073F44"/>
    <w:rsid w:val="00074DE0"/>
    <w:rsid w:val="00076586"/>
    <w:rsid w:val="000772BB"/>
    <w:rsid w:val="00081106"/>
    <w:rsid w:val="000816B3"/>
    <w:rsid w:val="00081F84"/>
    <w:rsid w:val="00081FD6"/>
    <w:rsid w:val="000821BE"/>
    <w:rsid w:val="00083974"/>
    <w:rsid w:val="00083E12"/>
    <w:rsid w:val="000847DC"/>
    <w:rsid w:val="00084C5F"/>
    <w:rsid w:val="00087020"/>
    <w:rsid w:val="0009211E"/>
    <w:rsid w:val="0009276B"/>
    <w:rsid w:val="00092C02"/>
    <w:rsid w:val="00092D27"/>
    <w:rsid w:val="00092D2F"/>
    <w:rsid w:val="00093369"/>
    <w:rsid w:val="000946F1"/>
    <w:rsid w:val="00094E5F"/>
    <w:rsid w:val="00094F88"/>
    <w:rsid w:val="0009609C"/>
    <w:rsid w:val="000966D4"/>
    <w:rsid w:val="00097FED"/>
    <w:rsid w:val="000A1C65"/>
    <w:rsid w:val="000A2C20"/>
    <w:rsid w:val="000A4598"/>
    <w:rsid w:val="000A730E"/>
    <w:rsid w:val="000A76F7"/>
    <w:rsid w:val="000B0F9C"/>
    <w:rsid w:val="000B170B"/>
    <w:rsid w:val="000B19B2"/>
    <w:rsid w:val="000B1B73"/>
    <w:rsid w:val="000B21B1"/>
    <w:rsid w:val="000B296B"/>
    <w:rsid w:val="000B304C"/>
    <w:rsid w:val="000B3F97"/>
    <w:rsid w:val="000B475E"/>
    <w:rsid w:val="000B5338"/>
    <w:rsid w:val="000B6756"/>
    <w:rsid w:val="000B6A4C"/>
    <w:rsid w:val="000B7E99"/>
    <w:rsid w:val="000C0D0A"/>
    <w:rsid w:val="000C35E2"/>
    <w:rsid w:val="000C5017"/>
    <w:rsid w:val="000C53DB"/>
    <w:rsid w:val="000C60C2"/>
    <w:rsid w:val="000C64F6"/>
    <w:rsid w:val="000C66C7"/>
    <w:rsid w:val="000D16EC"/>
    <w:rsid w:val="000D20B8"/>
    <w:rsid w:val="000D2220"/>
    <w:rsid w:val="000D3A7B"/>
    <w:rsid w:val="000D3E58"/>
    <w:rsid w:val="000D4C01"/>
    <w:rsid w:val="000D65A7"/>
    <w:rsid w:val="000E068A"/>
    <w:rsid w:val="000E1ECB"/>
    <w:rsid w:val="000E3824"/>
    <w:rsid w:val="000E43B5"/>
    <w:rsid w:val="000E496F"/>
    <w:rsid w:val="000E5122"/>
    <w:rsid w:val="000E5D8F"/>
    <w:rsid w:val="000E6380"/>
    <w:rsid w:val="000E6C6B"/>
    <w:rsid w:val="000F033D"/>
    <w:rsid w:val="000F0452"/>
    <w:rsid w:val="000F120C"/>
    <w:rsid w:val="000F224C"/>
    <w:rsid w:val="000F3E38"/>
    <w:rsid w:val="000F5DF1"/>
    <w:rsid w:val="000F65D6"/>
    <w:rsid w:val="000F67B8"/>
    <w:rsid w:val="000F7981"/>
    <w:rsid w:val="0010311E"/>
    <w:rsid w:val="00103DA4"/>
    <w:rsid w:val="001060D4"/>
    <w:rsid w:val="00106B84"/>
    <w:rsid w:val="00107C4C"/>
    <w:rsid w:val="00110513"/>
    <w:rsid w:val="00110F32"/>
    <w:rsid w:val="00112C46"/>
    <w:rsid w:val="001137FB"/>
    <w:rsid w:val="0011389F"/>
    <w:rsid w:val="00113BF5"/>
    <w:rsid w:val="00113CB3"/>
    <w:rsid w:val="00113F39"/>
    <w:rsid w:val="0011423A"/>
    <w:rsid w:val="001145E7"/>
    <w:rsid w:val="00114BDB"/>
    <w:rsid w:val="001155B3"/>
    <w:rsid w:val="00116009"/>
    <w:rsid w:val="001173F1"/>
    <w:rsid w:val="00117DA6"/>
    <w:rsid w:val="00120547"/>
    <w:rsid w:val="00124925"/>
    <w:rsid w:val="001258BB"/>
    <w:rsid w:val="00126CFB"/>
    <w:rsid w:val="00127759"/>
    <w:rsid w:val="00127B5F"/>
    <w:rsid w:val="00130F65"/>
    <w:rsid w:val="00132C86"/>
    <w:rsid w:val="001340C9"/>
    <w:rsid w:val="001349FB"/>
    <w:rsid w:val="00134AC2"/>
    <w:rsid w:val="00134AF9"/>
    <w:rsid w:val="00134F82"/>
    <w:rsid w:val="0013659A"/>
    <w:rsid w:val="00136B6F"/>
    <w:rsid w:val="00137D1B"/>
    <w:rsid w:val="0014185A"/>
    <w:rsid w:val="001426CA"/>
    <w:rsid w:val="0014293F"/>
    <w:rsid w:val="001446CA"/>
    <w:rsid w:val="00144C22"/>
    <w:rsid w:val="00144D31"/>
    <w:rsid w:val="00146DE3"/>
    <w:rsid w:val="00146EC7"/>
    <w:rsid w:val="00147154"/>
    <w:rsid w:val="00147BF4"/>
    <w:rsid w:val="001510CA"/>
    <w:rsid w:val="001516B9"/>
    <w:rsid w:val="00151D8A"/>
    <w:rsid w:val="00152912"/>
    <w:rsid w:val="00153066"/>
    <w:rsid w:val="001535B0"/>
    <w:rsid w:val="001536C3"/>
    <w:rsid w:val="00154713"/>
    <w:rsid w:val="00154C3B"/>
    <w:rsid w:val="00155E29"/>
    <w:rsid w:val="0015745B"/>
    <w:rsid w:val="00162ADF"/>
    <w:rsid w:val="0016337B"/>
    <w:rsid w:val="00164401"/>
    <w:rsid w:val="0016480C"/>
    <w:rsid w:val="0016594A"/>
    <w:rsid w:val="001668BE"/>
    <w:rsid w:val="00166A57"/>
    <w:rsid w:val="0016758D"/>
    <w:rsid w:val="00170B39"/>
    <w:rsid w:val="0017122F"/>
    <w:rsid w:val="001722A3"/>
    <w:rsid w:val="00172340"/>
    <w:rsid w:val="00173215"/>
    <w:rsid w:val="0017346A"/>
    <w:rsid w:val="00173FC9"/>
    <w:rsid w:val="00174406"/>
    <w:rsid w:val="0017581D"/>
    <w:rsid w:val="00176252"/>
    <w:rsid w:val="00176FB8"/>
    <w:rsid w:val="00176FF4"/>
    <w:rsid w:val="00177CCF"/>
    <w:rsid w:val="0018117A"/>
    <w:rsid w:val="0018133B"/>
    <w:rsid w:val="00181B49"/>
    <w:rsid w:val="00182168"/>
    <w:rsid w:val="00182640"/>
    <w:rsid w:val="00186A6D"/>
    <w:rsid w:val="00186DF4"/>
    <w:rsid w:val="00186FE8"/>
    <w:rsid w:val="001917FE"/>
    <w:rsid w:val="001920B4"/>
    <w:rsid w:val="001935DE"/>
    <w:rsid w:val="001938FD"/>
    <w:rsid w:val="00193E2E"/>
    <w:rsid w:val="00193F3F"/>
    <w:rsid w:val="0019567E"/>
    <w:rsid w:val="00195C2B"/>
    <w:rsid w:val="001961D9"/>
    <w:rsid w:val="00196281"/>
    <w:rsid w:val="0019677B"/>
    <w:rsid w:val="001A170B"/>
    <w:rsid w:val="001A1F5A"/>
    <w:rsid w:val="001A24B0"/>
    <w:rsid w:val="001A3BE2"/>
    <w:rsid w:val="001A466F"/>
    <w:rsid w:val="001A4EB3"/>
    <w:rsid w:val="001A574A"/>
    <w:rsid w:val="001B33CC"/>
    <w:rsid w:val="001B3799"/>
    <w:rsid w:val="001B60BF"/>
    <w:rsid w:val="001B799C"/>
    <w:rsid w:val="001B7A30"/>
    <w:rsid w:val="001B7D49"/>
    <w:rsid w:val="001C0639"/>
    <w:rsid w:val="001C067C"/>
    <w:rsid w:val="001C1745"/>
    <w:rsid w:val="001C185D"/>
    <w:rsid w:val="001C1930"/>
    <w:rsid w:val="001C30D3"/>
    <w:rsid w:val="001C4ABF"/>
    <w:rsid w:val="001C4DB5"/>
    <w:rsid w:val="001C67DA"/>
    <w:rsid w:val="001C7AA0"/>
    <w:rsid w:val="001D00F7"/>
    <w:rsid w:val="001D14F7"/>
    <w:rsid w:val="001D26B9"/>
    <w:rsid w:val="001D2A7F"/>
    <w:rsid w:val="001D2FA5"/>
    <w:rsid w:val="001D3612"/>
    <w:rsid w:val="001D4EEB"/>
    <w:rsid w:val="001D682C"/>
    <w:rsid w:val="001E14C7"/>
    <w:rsid w:val="001E2110"/>
    <w:rsid w:val="001E2E4F"/>
    <w:rsid w:val="001E372F"/>
    <w:rsid w:val="001E4924"/>
    <w:rsid w:val="001E4AC1"/>
    <w:rsid w:val="001E54FC"/>
    <w:rsid w:val="001E6636"/>
    <w:rsid w:val="001E68CF"/>
    <w:rsid w:val="001E6B69"/>
    <w:rsid w:val="001E74F3"/>
    <w:rsid w:val="001E7752"/>
    <w:rsid w:val="001F04C9"/>
    <w:rsid w:val="001F077F"/>
    <w:rsid w:val="001F0AA2"/>
    <w:rsid w:val="001F101E"/>
    <w:rsid w:val="001F11E4"/>
    <w:rsid w:val="001F1748"/>
    <w:rsid w:val="001F2EF2"/>
    <w:rsid w:val="001F59CD"/>
    <w:rsid w:val="001F6599"/>
    <w:rsid w:val="001F77DC"/>
    <w:rsid w:val="002005E2"/>
    <w:rsid w:val="00200E17"/>
    <w:rsid w:val="0020128F"/>
    <w:rsid w:val="0020555B"/>
    <w:rsid w:val="002071F6"/>
    <w:rsid w:val="002071FF"/>
    <w:rsid w:val="00207EBF"/>
    <w:rsid w:val="00207FF1"/>
    <w:rsid w:val="002121DE"/>
    <w:rsid w:val="002122D2"/>
    <w:rsid w:val="00213081"/>
    <w:rsid w:val="0021404C"/>
    <w:rsid w:val="0021513D"/>
    <w:rsid w:val="00215172"/>
    <w:rsid w:val="002152FA"/>
    <w:rsid w:val="00215B3E"/>
    <w:rsid w:val="00216034"/>
    <w:rsid w:val="00216A65"/>
    <w:rsid w:val="00217E5E"/>
    <w:rsid w:val="00220292"/>
    <w:rsid w:val="00221B5A"/>
    <w:rsid w:val="0022307D"/>
    <w:rsid w:val="00223A62"/>
    <w:rsid w:val="002249DB"/>
    <w:rsid w:val="00224DCF"/>
    <w:rsid w:val="00225056"/>
    <w:rsid w:val="00226DDB"/>
    <w:rsid w:val="00226EAA"/>
    <w:rsid w:val="00227DEE"/>
    <w:rsid w:val="002327FC"/>
    <w:rsid w:val="00232C5D"/>
    <w:rsid w:val="00233A0A"/>
    <w:rsid w:val="0023572C"/>
    <w:rsid w:val="0023612C"/>
    <w:rsid w:val="002362DB"/>
    <w:rsid w:val="00236931"/>
    <w:rsid w:val="00240295"/>
    <w:rsid w:val="0024092B"/>
    <w:rsid w:val="0024129E"/>
    <w:rsid w:val="00241AA1"/>
    <w:rsid w:val="00241B4F"/>
    <w:rsid w:val="002437F5"/>
    <w:rsid w:val="00246FF1"/>
    <w:rsid w:val="0024734E"/>
    <w:rsid w:val="002475AD"/>
    <w:rsid w:val="00247B94"/>
    <w:rsid w:val="00251245"/>
    <w:rsid w:val="00251AC7"/>
    <w:rsid w:val="0025280E"/>
    <w:rsid w:val="0025377E"/>
    <w:rsid w:val="00253FF0"/>
    <w:rsid w:val="00254702"/>
    <w:rsid w:val="00254ACB"/>
    <w:rsid w:val="00254EB1"/>
    <w:rsid w:val="0025501B"/>
    <w:rsid w:val="0025509C"/>
    <w:rsid w:val="00261034"/>
    <w:rsid w:val="00261221"/>
    <w:rsid w:val="00261382"/>
    <w:rsid w:val="00261FDF"/>
    <w:rsid w:val="00265B9C"/>
    <w:rsid w:val="00270DDA"/>
    <w:rsid w:val="00271135"/>
    <w:rsid w:val="00272013"/>
    <w:rsid w:val="00273931"/>
    <w:rsid w:val="00274FB1"/>
    <w:rsid w:val="0027568B"/>
    <w:rsid w:val="00275D22"/>
    <w:rsid w:val="00275E09"/>
    <w:rsid w:val="00276185"/>
    <w:rsid w:val="00276BA1"/>
    <w:rsid w:val="00277702"/>
    <w:rsid w:val="002778F6"/>
    <w:rsid w:val="00277B32"/>
    <w:rsid w:val="00280106"/>
    <w:rsid w:val="00281809"/>
    <w:rsid w:val="00281AB6"/>
    <w:rsid w:val="00281CDF"/>
    <w:rsid w:val="002821D0"/>
    <w:rsid w:val="002827FE"/>
    <w:rsid w:val="00282A6B"/>
    <w:rsid w:val="00285D15"/>
    <w:rsid w:val="00286477"/>
    <w:rsid w:val="00286B24"/>
    <w:rsid w:val="002872AD"/>
    <w:rsid w:val="002874BE"/>
    <w:rsid w:val="002876A7"/>
    <w:rsid w:val="00290262"/>
    <w:rsid w:val="00290786"/>
    <w:rsid w:val="00291B33"/>
    <w:rsid w:val="00291E2C"/>
    <w:rsid w:val="0029281D"/>
    <w:rsid w:val="0029334F"/>
    <w:rsid w:val="00293E01"/>
    <w:rsid w:val="0029478F"/>
    <w:rsid w:val="002968DD"/>
    <w:rsid w:val="00297C15"/>
    <w:rsid w:val="002A1665"/>
    <w:rsid w:val="002A21AE"/>
    <w:rsid w:val="002A42A5"/>
    <w:rsid w:val="002A47B7"/>
    <w:rsid w:val="002A53AC"/>
    <w:rsid w:val="002A5811"/>
    <w:rsid w:val="002A7C66"/>
    <w:rsid w:val="002B0E2D"/>
    <w:rsid w:val="002B1962"/>
    <w:rsid w:val="002B1FC9"/>
    <w:rsid w:val="002B1FE7"/>
    <w:rsid w:val="002B228B"/>
    <w:rsid w:val="002B25D2"/>
    <w:rsid w:val="002B3A58"/>
    <w:rsid w:val="002B43DB"/>
    <w:rsid w:val="002B56D4"/>
    <w:rsid w:val="002B67DA"/>
    <w:rsid w:val="002B6AD9"/>
    <w:rsid w:val="002C112B"/>
    <w:rsid w:val="002C1211"/>
    <w:rsid w:val="002C1261"/>
    <w:rsid w:val="002C2225"/>
    <w:rsid w:val="002C2938"/>
    <w:rsid w:val="002C3C01"/>
    <w:rsid w:val="002C4AC0"/>
    <w:rsid w:val="002C4BAB"/>
    <w:rsid w:val="002C67B0"/>
    <w:rsid w:val="002C7A80"/>
    <w:rsid w:val="002D02A7"/>
    <w:rsid w:val="002D02FA"/>
    <w:rsid w:val="002D2335"/>
    <w:rsid w:val="002D313A"/>
    <w:rsid w:val="002D3490"/>
    <w:rsid w:val="002D3503"/>
    <w:rsid w:val="002D4CD5"/>
    <w:rsid w:val="002D5145"/>
    <w:rsid w:val="002D6406"/>
    <w:rsid w:val="002D6BAE"/>
    <w:rsid w:val="002D728B"/>
    <w:rsid w:val="002E0E15"/>
    <w:rsid w:val="002E2BF9"/>
    <w:rsid w:val="002E73F5"/>
    <w:rsid w:val="002F275C"/>
    <w:rsid w:val="002F3145"/>
    <w:rsid w:val="002F329C"/>
    <w:rsid w:val="002F38A4"/>
    <w:rsid w:val="002F3900"/>
    <w:rsid w:val="002F3F4B"/>
    <w:rsid w:val="002F46B4"/>
    <w:rsid w:val="002F592C"/>
    <w:rsid w:val="002F6F4F"/>
    <w:rsid w:val="002F7DB8"/>
    <w:rsid w:val="003003BD"/>
    <w:rsid w:val="00300CC5"/>
    <w:rsid w:val="0030117E"/>
    <w:rsid w:val="0030153C"/>
    <w:rsid w:val="00301C3D"/>
    <w:rsid w:val="00301EF5"/>
    <w:rsid w:val="0030205D"/>
    <w:rsid w:val="00302539"/>
    <w:rsid w:val="00303237"/>
    <w:rsid w:val="00305777"/>
    <w:rsid w:val="003067B1"/>
    <w:rsid w:val="00306812"/>
    <w:rsid w:val="003102FE"/>
    <w:rsid w:val="00310AB7"/>
    <w:rsid w:val="00313E6E"/>
    <w:rsid w:val="00314D99"/>
    <w:rsid w:val="00314E7F"/>
    <w:rsid w:val="0031633F"/>
    <w:rsid w:val="00316F6F"/>
    <w:rsid w:val="003179A9"/>
    <w:rsid w:val="00317D9B"/>
    <w:rsid w:val="00323E4E"/>
    <w:rsid w:val="00323F41"/>
    <w:rsid w:val="00325261"/>
    <w:rsid w:val="0032644E"/>
    <w:rsid w:val="0032666D"/>
    <w:rsid w:val="0033065A"/>
    <w:rsid w:val="00331CB7"/>
    <w:rsid w:val="00331EC9"/>
    <w:rsid w:val="00332098"/>
    <w:rsid w:val="0033243A"/>
    <w:rsid w:val="00332474"/>
    <w:rsid w:val="00332A06"/>
    <w:rsid w:val="0033397E"/>
    <w:rsid w:val="00333BB8"/>
    <w:rsid w:val="00333D82"/>
    <w:rsid w:val="00333F27"/>
    <w:rsid w:val="00336494"/>
    <w:rsid w:val="0033690A"/>
    <w:rsid w:val="00337021"/>
    <w:rsid w:val="00341DBA"/>
    <w:rsid w:val="003426AA"/>
    <w:rsid w:val="00342D7A"/>
    <w:rsid w:val="00342D8D"/>
    <w:rsid w:val="00342DF2"/>
    <w:rsid w:val="0034494E"/>
    <w:rsid w:val="003463ED"/>
    <w:rsid w:val="00347736"/>
    <w:rsid w:val="003479D4"/>
    <w:rsid w:val="003524B1"/>
    <w:rsid w:val="0035258D"/>
    <w:rsid w:val="003526B2"/>
    <w:rsid w:val="003528CD"/>
    <w:rsid w:val="003550C3"/>
    <w:rsid w:val="0035561E"/>
    <w:rsid w:val="0035682A"/>
    <w:rsid w:val="00357149"/>
    <w:rsid w:val="0036093F"/>
    <w:rsid w:val="003616B4"/>
    <w:rsid w:val="00362ADD"/>
    <w:rsid w:val="003644FB"/>
    <w:rsid w:val="0036495F"/>
    <w:rsid w:val="00365E0F"/>
    <w:rsid w:val="00367550"/>
    <w:rsid w:val="00370D77"/>
    <w:rsid w:val="003727C1"/>
    <w:rsid w:val="003738E5"/>
    <w:rsid w:val="00375931"/>
    <w:rsid w:val="00376923"/>
    <w:rsid w:val="00376C61"/>
    <w:rsid w:val="00377291"/>
    <w:rsid w:val="00377A07"/>
    <w:rsid w:val="00377A6F"/>
    <w:rsid w:val="00382894"/>
    <w:rsid w:val="0038336D"/>
    <w:rsid w:val="00383D0D"/>
    <w:rsid w:val="00383FAF"/>
    <w:rsid w:val="003853CD"/>
    <w:rsid w:val="00387FB4"/>
    <w:rsid w:val="00392027"/>
    <w:rsid w:val="0039264B"/>
    <w:rsid w:val="00392DC9"/>
    <w:rsid w:val="00392E28"/>
    <w:rsid w:val="0039426F"/>
    <w:rsid w:val="0039506D"/>
    <w:rsid w:val="00396BA9"/>
    <w:rsid w:val="00396FEA"/>
    <w:rsid w:val="003A1323"/>
    <w:rsid w:val="003A1D19"/>
    <w:rsid w:val="003A458E"/>
    <w:rsid w:val="003A4C44"/>
    <w:rsid w:val="003A69ED"/>
    <w:rsid w:val="003B23D7"/>
    <w:rsid w:val="003B3803"/>
    <w:rsid w:val="003B5C8F"/>
    <w:rsid w:val="003B6831"/>
    <w:rsid w:val="003B6A3F"/>
    <w:rsid w:val="003B6D10"/>
    <w:rsid w:val="003B7038"/>
    <w:rsid w:val="003B79DF"/>
    <w:rsid w:val="003C2BFA"/>
    <w:rsid w:val="003C53ED"/>
    <w:rsid w:val="003D01FA"/>
    <w:rsid w:val="003D365A"/>
    <w:rsid w:val="003D634B"/>
    <w:rsid w:val="003D6B83"/>
    <w:rsid w:val="003E0A82"/>
    <w:rsid w:val="003E245C"/>
    <w:rsid w:val="003E2DA4"/>
    <w:rsid w:val="003E300B"/>
    <w:rsid w:val="003E440E"/>
    <w:rsid w:val="003E4E47"/>
    <w:rsid w:val="003E59AF"/>
    <w:rsid w:val="003E780E"/>
    <w:rsid w:val="003F0415"/>
    <w:rsid w:val="003F3C92"/>
    <w:rsid w:val="003F4485"/>
    <w:rsid w:val="003F699C"/>
    <w:rsid w:val="00400625"/>
    <w:rsid w:val="00400E68"/>
    <w:rsid w:val="004011DE"/>
    <w:rsid w:val="00401DC8"/>
    <w:rsid w:val="00402213"/>
    <w:rsid w:val="00402C56"/>
    <w:rsid w:val="00403161"/>
    <w:rsid w:val="00404065"/>
    <w:rsid w:val="0040422E"/>
    <w:rsid w:val="00405212"/>
    <w:rsid w:val="00406038"/>
    <w:rsid w:val="00407A38"/>
    <w:rsid w:val="004132D1"/>
    <w:rsid w:val="00413956"/>
    <w:rsid w:val="00413CEE"/>
    <w:rsid w:val="004140D9"/>
    <w:rsid w:val="0041583A"/>
    <w:rsid w:val="00415A85"/>
    <w:rsid w:val="00416E60"/>
    <w:rsid w:val="004207C1"/>
    <w:rsid w:val="004209AA"/>
    <w:rsid w:val="00420DE8"/>
    <w:rsid w:val="00423DA3"/>
    <w:rsid w:val="00424A7D"/>
    <w:rsid w:val="00424DDB"/>
    <w:rsid w:val="00424FCC"/>
    <w:rsid w:val="00425047"/>
    <w:rsid w:val="00425059"/>
    <w:rsid w:val="00425DBF"/>
    <w:rsid w:val="00426F5C"/>
    <w:rsid w:val="00427EE0"/>
    <w:rsid w:val="004330CD"/>
    <w:rsid w:val="004335BD"/>
    <w:rsid w:val="00435512"/>
    <w:rsid w:val="00436720"/>
    <w:rsid w:val="0043703E"/>
    <w:rsid w:val="004418A1"/>
    <w:rsid w:val="00443555"/>
    <w:rsid w:val="004435E6"/>
    <w:rsid w:val="00443681"/>
    <w:rsid w:val="004436DC"/>
    <w:rsid w:val="00444AE6"/>
    <w:rsid w:val="00446CE9"/>
    <w:rsid w:val="004474EE"/>
    <w:rsid w:val="00450377"/>
    <w:rsid w:val="00450AA5"/>
    <w:rsid w:val="00450AB3"/>
    <w:rsid w:val="00451774"/>
    <w:rsid w:val="00452142"/>
    <w:rsid w:val="004527F5"/>
    <w:rsid w:val="004533DD"/>
    <w:rsid w:val="00453C26"/>
    <w:rsid w:val="0045450A"/>
    <w:rsid w:val="0045595E"/>
    <w:rsid w:val="004602DB"/>
    <w:rsid w:val="0046180F"/>
    <w:rsid w:val="00464A3D"/>
    <w:rsid w:val="00467853"/>
    <w:rsid w:val="004710DC"/>
    <w:rsid w:val="004713FB"/>
    <w:rsid w:val="00472FBD"/>
    <w:rsid w:val="00473466"/>
    <w:rsid w:val="00473562"/>
    <w:rsid w:val="00473C1A"/>
    <w:rsid w:val="00474271"/>
    <w:rsid w:val="00474678"/>
    <w:rsid w:val="00477C68"/>
    <w:rsid w:val="00480421"/>
    <w:rsid w:val="004808CC"/>
    <w:rsid w:val="0048102A"/>
    <w:rsid w:val="004833B0"/>
    <w:rsid w:val="00483817"/>
    <w:rsid w:val="00483E04"/>
    <w:rsid w:val="0048553A"/>
    <w:rsid w:val="0048569C"/>
    <w:rsid w:val="00485B0F"/>
    <w:rsid w:val="00486CB3"/>
    <w:rsid w:val="00486CFC"/>
    <w:rsid w:val="004870CC"/>
    <w:rsid w:val="00490BA7"/>
    <w:rsid w:val="0049205D"/>
    <w:rsid w:val="00493C98"/>
    <w:rsid w:val="00496719"/>
    <w:rsid w:val="00496763"/>
    <w:rsid w:val="004969EE"/>
    <w:rsid w:val="00497673"/>
    <w:rsid w:val="00497F0C"/>
    <w:rsid w:val="004A07FA"/>
    <w:rsid w:val="004A338B"/>
    <w:rsid w:val="004A43DA"/>
    <w:rsid w:val="004A461F"/>
    <w:rsid w:val="004A4AB5"/>
    <w:rsid w:val="004B1D4E"/>
    <w:rsid w:val="004B1F72"/>
    <w:rsid w:val="004B20C7"/>
    <w:rsid w:val="004B2654"/>
    <w:rsid w:val="004B32DC"/>
    <w:rsid w:val="004B3949"/>
    <w:rsid w:val="004B3E8C"/>
    <w:rsid w:val="004B6600"/>
    <w:rsid w:val="004B71EE"/>
    <w:rsid w:val="004B7424"/>
    <w:rsid w:val="004B74AD"/>
    <w:rsid w:val="004B78F0"/>
    <w:rsid w:val="004C0A5C"/>
    <w:rsid w:val="004C1619"/>
    <w:rsid w:val="004C1CB6"/>
    <w:rsid w:val="004C1FF5"/>
    <w:rsid w:val="004C318D"/>
    <w:rsid w:val="004C4C01"/>
    <w:rsid w:val="004C5EA5"/>
    <w:rsid w:val="004C70EC"/>
    <w:rsid w:val="004C7495"/>
    <w:rsid w:val="004D0A0E"/>
    <w:rsid w:val="004D234A"/>
    <w:rsid w:val="004D277D"/>
    <w:rsid w:val="004D284B"/>
    <w:rsid w:val="004D2C68"/>
    <w:rsid w:val="004D320E"/>
    <w:rsid w:val="004D5006"/>
    <w:rsid w:val="004D7D42"/>
    <w:rsid w:val="004D7FE4"/>
    <w:rsid w:val="004E0492"/>
    <w:rsid w:val="004E076E"/>
    <w:rsid w:val="004E0C02"/>
    <w:rsid w:val="004E30DC"/>
    <w:rsid w:val="004E34A5"/>
    <w:rsid w:val="004E436B"/>
    <w:rsid w:val="004E5EDA"/>
    <w:rsid w:val="004E6F2B"/>
    <w:rsid w:val="004E71AE"/>
    <w:rsid w:val="004F0137"/>
    <w:rsid w:val="004F0551"/>
    <w:rsid w:val="004F0640"/>
    <w:rsid w:val="004F0AF4"/>
    <w:rsid w:val="004F23EF"/>
    <w:rsid w:val="004F3A56"/>
    <w:rsid w:val="004F488A"/>
    <w:rsid w:val="004F5AEA"/>
    <w:rsid w:val="00500BE3"/>
    <w:rsid w:val="00501FD8"/>
    <w:rsid w:val="005034BD"/>
    <w:rsid w:val="005035E2"/>
    <w:rsid w:val="0050387B"/>
    <w:rsid w:val="005046DF"/>
    <w:rsid w:val="005048A3"/>
    <w:rsid w:val="00505611"/>
    <w:rsid w:val="00505799"/>
    <w:rsid w:val="005058EB"/>
    <w:rsid w:val="00506216"/>
    <w:rsid w:val="005072B2"/>
    <w:rsid w:val="00507AA9"/>
    <w:rsid w:val="0051127D"/>
    <w:rsid w:val="00511BEE"/>
    <w:rsid w:val="00513FAC"/>
    <w:rsid w:val="00514E24"/>
    <w:rsid w:val="00516216"/>
    <w:rsid w:val="0051635D"/>
    <w:rsid w:val="00517A92"/>
    <w:rsid w:val="00517F32"/>
    <w:rsid w:val="00522096"/>
    <w:rsid w:val="005220C6"/>
    <w:rsid w:val="005223E7"/>
    <w:rsid w:val="005228B8"/>
    <w:rsid w:val="00522F09"/>
    <w:rsid w:val="005253BF"/>
    <w:rsid w:val="00527EF2"/>
    <w:rsid w:val="00530B60"/>
    <w:rsid w:val="0053334A"/>
    <w:rsid w:val="005337E8"/>
    <w:rsid w:val="00533C8E"/>
    <w:rsid w:val="00535700"/>
    <w:rsid w:val="00536B98"/>
    <w:rsid w:val="00540390"/>
    <w:rsid w:val="00541600"/>
    <w:rsid w:val="00541E47"/>
    <w:rsid w:val="00543B47"/>
    <w:rsid w:val="005441CC"/>
    <w:rsid w:val="00544DBC"/>
    <w:rsid w:val="00545F4B"/>
    <w:rsid w:val="005479AB"/>
    <w:rsid w:val="005506CE"/>
    <w:rsid w:val="0055236E"/>
    <w:rsid w:val="005526FA"/>
    <w:rsid w:val="00552DB7"/>
    <w:rsid w:val="00553ABF"/>
    <w:rsid w:val="00554020"/>
    <w:rsid w:val="005553E5"/>
    <w:rsid w:val="00555ABA"/>
    <w:rsid w:val="005565D4"/>
    <w:rsid w:val="00556994"/>
    <w:rsid w:val="005569D1"/>
    <w:rsid w:val="005607CA"/>
    <w:rsid w:val="00561290"/>
    <w:rsid w:val="00561432"/>
    <w:rsid w:val="0056170E"/>
    <w:rsid w:val="00563FC7"/>
    <w:rsid w:val="0056490B"/>
    <w:rsid w:val="00564A4C"/>
    <w:rsid w:val="00566638"/>
    <w:rsid w:val="005668F2"/>
    <w:rsid w:val="00566BC8"/>
    <w:rsid w:val="00566D67"/>
    <w:rsid w:val="00567685"/>
    <w:rsid w:val="00567A72"/>
    <w:rsid w:val="00571096"/>
    <w:rsid w:val="0057202E"/>
    <w:rsid w:val="00572CA3"/>
    <w:rsid w:val="00572DD8"/>
    <w:rsid w:val="005741D5"/>
    <w:rsid w:val="005745FE"/>
    <w:rsid w:val="00574FB6"/>
    <w:rsid w:val="005753B3"/>
    <w:rsid w:val="005764B6"/>
    <w:rsid w:val="0057651A"/>
    <w:rsid w:val="005767E1"/>
    <w:rsid w:val="005771C5"/>
    <w:rsid w:val="00577A69"/>
    <w:rsid w:val="005800AE"/>
    <w:rsid w:val="00580E46"/>
    <w:rsid w:val="00583222"/>
    <w:rsid w:val="00583DE4"/>
    <w:rsid w:val="005851CE"/>
    <w:rsid w:val="005852D7"/>
    <w:rsid w:val="00587057"/>
    <w:rsid w:val="005879FD"/>
    <w:rsid w:val="00587C4F"/>
    <w:rsid w:val="00590493"/>
    <w:rsid w:val="00590A20"/>
    <w:rsid w:val="00591F83"/>
    <w:rsid w:val="005942E0"/>
    <w:rsid w:val="005946B9"/>
    <w:rsid w:val="0059487D"/>
    <w:rsid w:val="00595AA9"/>
    <w:rsid w:val="00596E08"/>
    <w:rsid w:val="005A0800"/>
    <w:rsid w:val="005A1824"/>
    <w:rsid w:val="005A1A56"/>
    <w:rsid w:val="005A241E"/>
    <w:rsid w:val="005A3718"/>
    <w:rsid w:val="005A4B61"/>
    <w:rsid w:val="005A53E0"/>
    <w:rsid w:val="005A683D"/>
    <w:rsid w:val="005B1133"/>
    <w:rsid w:val="005B2215"/>
    <w:rsid w:val="005B27BD"/>
    <w:rsid w:val="005B2A08"/>
    <w:rsid w:val="005B2C13"/>
    <w:rsid w:val="005B2CA5"/>
    <w:rsid w:val="005B4ACD"/>
    <w:rsid w:val="005B53DB"/>
    <w:rsid w:val="005B7AC4"/>
    <w:rsid w:val="005C0D2D"/>
    <w:rsid w:val="005C0E6B"/>
    <w:rsid w:val="005C1268"/>
    <w:rsid w:val="005C1546"/>
    <w:rsid w:val="005C2176"/>
    <w:rsid w:val="005C221A"/>
    <w:rsid w:val="005C3952"/>
    <w:rsid w:val="005C5728"/>
    <w:rsid w:val="005C57DB"/>
    <w:rsid w:val="005C654D"/>
    <w:rsid w:val="005C7EE5"/>
    <w:rsid w:val="005D0442"/>
    <w:rsid w:val="005D0750"/>
    <w:rsid w:val="005D11B0"/>
    <w:rsid w:val="005D27E5"/>
    <w:rsid w:val="005D32C5"/>
    <w:rsid w:val="005D346B"/>
    <w:rsid w:val="005D5098"/>
    <w:rsid w:val="005D57C5"/>
    <w:rsid w:val="005E0309"/>
    <w:rsid w:val="005E29AC"/>
    <w:rsid w:val="005E2EF0"/>
    <w:rsid w:val="005E37F6"/>
    <w:rsid w:val="005E384E"/>
    <w:rsid w:val="005E40EB"/>
    <w:rsid w:val="005E4507"/>
    <w:rsid w:val="005E6A6B"/>
    <w:rsid w:val="005E6BA2"/>
    <w:rsid w:val="005F0BF9"/>
    <w:rsid w:val="005F14E3"/>
    <w:rsid w:val="005F2B4D"/>
    <w:rsid w:val="005F3AEF"/>
    <w:rsid w:val="005F52B5"/>
    <w:rsid w:val="005F6973"/>
    <w:rsid w:val="005F7A55"/>
    <w:rsid w:val="00600005"/>
    <w:rsid w:val="006010CC"/>
    <w:rsid w:val="00601C99"/>
    <w:rsid w:val="006020EF"/>
    <w:rsid w:val="00603656"/>
    <w:rsid w:val="00603EC7"/>
    <w:rsid w:val="00604369"/>
    <w:rsid w:val="006047E2"/>
    <w:rsid w:val="006062FA"/>
    <w:rsid w:val="00607F76"/>
    <w:rsid w:val="0061022B"/>
    <w:rsid w:val="00610A63"/>
    <w:rsid w:val="006114A6"/>
    <w:rsid w:val="00611B4B"/>
    <w:rsid w:val="00616D69"/>
    <w:rsid w:val="00621DC9"/>
    <w:rsid w:val="00622179"/>
    <w:rsid w:val="00624624"/>
    <w:rsid w:val="00624B10"/>
    <w:rsid w:val="0062521E"/>
    <w:rsid w:val="00625C5D"/>
    <w:rsid w:val="006264D8"/>
    <w:rsid w:val="00627095"/>
    <w:rsid w:val="0063061C"/>
    <w:rsid w:val="00631F40"/>
    <w:rsid w:val="00632488"/>
    <w:rsid w:val="00632545"/>
    <w:rsid w:val="006325D5"/>
    <w:rsid w:val="00636683"/>
    <w:rsid w:val="00637248"/>
    <w:rsid w:val="00638FB5"/>
    <w:rsid w:val="006405DF"/>
    <w:rsid w:val="0064084D"/>
    <w:rsid w:val="00642453"/>
    <w:rsid w:val="00643F1F"/>
    <w:rsid w:val="0064450D"/>
    <w:rsid w:val="0064737A"/>
    <w:rsid w:val="00647811"/>
    <w:rsid w:val="00651070"/>
    <w:rsid w:val="00651BA4"/>
    <w:rsid w:val="00652665"/>
    <w:rsid w:val="0065269A"/>
    <w:rsid w:val="0065295B"/>
    <w:rsid w:val="00653D0D"/>
    <w:rsid w:val="0065406D"/>
    <w:rsid w:val="0065429A"/>
    <w:rsid w:val="006542AC"/>
    <w:rsid w:val="006631E3"/>
    <w:rsid w:val="00663C49"/>
    <w:rsid w:val="00665746"/>
    <w:rsid w:val="006664D4"/>
    <w:rsid w:val="00666664"/>
    <w:rsid w:val="00666D61"/>
    <w:rsid w:val="006701E2"/>
    <w:rsid w:val="00670338"/>
    <w:rsid w:val="0067076C"/>
    <w:rsid w:val="00670C2C"/>
    <w:rsid w:val="00670DE0"/>
    <w:rsid w:val="006726E0"/>
    <w:rsid w:val="00673126"/>
    <w:rsid w:val="00673256"/>
    <w:rsid w:val="0067383E"/>
    <w:rsid w:val="0067470F"/>
    <w:rsid w:val="00675436"/>
    <w:rsid w:val="00675CA7"/>
    <w:rsid w:val="00676A46"/>
    <w:rsid w:val="00680AD3"/>
    <w:rsid w:val="00681C00"/>
    <w:rsid w:val="00681DFD"/>
    <w:rsid w:val="00682333"/>
    <w:rsid w:val="0068310C"/>
    <w:rsid w:val="006834E4"/>
    <w:rsid w:val="00683A15"/>
    <w:rsid w:val="00684038"/>
    <w:rsid w:val="006842BD"/>
    <w:rsid w:val="0069167B"/>
    <w:rsid w:val="00691E5D"/>
    <w:rsid w:val="00692057"/>
    <w:rsid w:val="0069237B"/>
    <w:rsid w:val="0069393D"/>
    <w:rsid w:val="00693C39"/>
    <w:rsid w:val="00695F2A"/>
    <w:rsid w:val="006961C5"/>
    <w:rsid w:val="00696B6E"/>
    <w:rsid w:val="00697560"/>
    <w:rsid w:val="006978CB"/>
    <w:rsid w:val="006A0021"/>
    <w:rsid w:val="006A11C9"/>
    <w:rsid w:val="006A2517"/>
    <w:rsid w:val="006A644C"/>
    <w:rsid w:val="006A69E4"/>
    <w:rsid w:val="006A7045"/>
    <w:rsid w:val="006A7D75"/>
    <w:rsid w:val="006B1034"/>
    <w:rsid w:val="006B53A9"/>
    <w:rsid w:val="006B573D"/>
    <w:rsid w:val="006B675C"/>
    <w:rsid w:val="006B69AD"/>
    <w:rsid w:val="006B74A5"/>
    <w:rsid w:val="006B7567"/>
    <w:rsid w:val="006C0325"/>
    <w:rsid w:val="006C1CD5"/>
    <w:rsid w:val="006C2B51"/>
    <w:rsid w:val="006C347F"/>
    <w:rsid w:val="006C34E5"/>
    <w:rsid w:val="006C365B"/>
    <w:rsid w:val="006C42A1"/>
    <w:rsid w:val="006C7996"/>
    <w:rsid w:val="006D15C6"/>
    <w:rsid w:val="006D248F"/>
    <w:rsid w:val="006D4245"/>
    <w:rsid w:val="006D4919"/>
    <w:rsid w:val="006D6073"/>
    <w:rsid w:val="006D6266"/>
    <w:rsid w:val="006E055E"/>
    <w:rsid w:val="006E0E6C"/>
    <w:rsid w:val="006E1030"/>
    <w:rsid w:val="006E5041"/>
    <w:rsid w:val="006E510D"/>
    <w:rsid w:val="006E6687"/>
    <w:rsid w:val="006E7597"/>
    <w:rsid w:val="006F001D"/>
    <w:rsid w:val="006F2FDC"/>
    <w:rsid w:val="006F3637"/>
    <w:rsid w:val="006F37D9"/>
    <w:rsid w:val="006F4409"/>
    <w:rsid w:val="006F4CCF"/>
    <w:rsid w:val="006F4F97"/>
    <w:rsid w:val="006F5AAA"/>
    <w:rsid w:val="006F6119"/>
    <w:rsid w:val="006F6E18"/>
    <w:rsid w:val="00702352"/>
    <w:rsid w:val="00702959"/>
    <w:rsid w:val="00702D7C"/>
    <w:rsid w:val="0070330D"/>
    <w:rsid w:val="00703BB1"/>
    <w:rsid w:val="0070404B"/>
    <w:rsid w:val="007042D7"/>
    <w:rsid w:val="00704C93"/>
    <w:rsid w:val="00704D31"/>
    <w:rsid w:val="0070569C"/>
    <w:rsid w:val="00706660"/>
    <w:rsid w:val="00706725"/>
    <w:rsid w:val="00707599"/>
    <w:rsid w:val="00707BD7"/>
    <w:rsid w:val="00711737"/>
    <w:rsid w:val="00713F7A"/>
    <w:rsid w:val="00714246"/>
    <w:rsid w:val="00714FD2"/>
    <w:rsid w:val="007155D1"/>
    <w:rsid w:val="00715F78"/>
    <w:rsid w:val="00716462"/>
    <w:rsid w:val="00717C5D"/>
    <w:rsid w:val="0072207E"/>
    <w:rsid w:val="00722224"/>
    <w:rsid w:val="007246A2"/>
    <w:rsid w:val="00725C76"/>
    <w:rsid w:val="007304EE"/>
    <w:rsid w:val="0073238A"/>
    <w:rsid w:val="00732965"/>
    <w:rsid w:val="00733EB1"/>
    <w:rsid w:val="007340C2"/>
    <w:rsid w:val="00734D23"/>
    <w:rsid w:val="0073539A"/>
    <w:rsid w:val="00735F6C"/>
    <w:rsid w:val="00736A48"/>
    <w:rsid w:val="00736CFD"/>
    <w:rsid w:val="00736D72"/>
    <w:rsid w:val="00737164"/>
    <w:rsid w:val="00737AFE"/>
    <w:rsid w:val="00737EA5"/>
    <w:rsid w:val="00740A2A"/>
    <w:rsid w:val="00742A9A"/>
    <w:rsid w:val="00744128"/>
    <w:rsid w:val="00745576"/>
    <w:rsid w:val="00745E39"/>
    <w:rsid w:val="00746BCF"/>
    <w:rsid w:val="007478E0"/>
    <w:rsid w:val="00747F2D"/>
    <w:rsid w:val="00750C9E"/>
    <w:rsid w:val="007512B3"/>
    <w:rsid w:val="007512FA"/>
    <w:rsid w:val="007513D9"/>
    <w:rsid w:val="007515B3"/>
    <w:rsid w:val="007521E9"/>
    <w:rsid w:val="0075240D"/>
    <w:rsid w:val="00754B6E"/>
    <w:rsid w:val="007554B0"/>
    <w:rsid w:val="007578B1"/>
    <w:rsid w:val="00757AB3"/>
    <w:rsid w:val="00757CBA"/>
    <w:rsid w:val="00757E52"/>
    <w:rsid w:val="007612FB"/>
    <w:rsid w:val="00761CF5"/>
    <w:rsid w:val="00763794"/>
    <w:rsid w:val="0076418A"/>
    <w:rsid w:val="007642CB"/>
    <w:rsid w:val="00765226"/>
    <w:rsid w:val="00765520"/>
    <w:rsid w:val="00766879"/>
    <w:rsid w:val="00767CC0"/>
    <w:rsid w:val="00770F29"/>
    <w:rsid w:val="007713DD"/>
    <w:rsid w:val="00773A6C"/>
    <w:rsid w:val="007742FE"/>
    <w:rsid w:val="00774DFB"/>
    <w:rsid w:val="0077660A"/>
    <w:rsid w:val="007807E5"/>
    <w:rsid w:val="00780BC3"/>
    <w:rsid w:val="00780EEC"/>
    <w:rsid w:val="007820C9"/>
    <w:rsid w:val="00782244"/>
    <w:rsid w:val="00783E9A"/>
    <w:rsid w:val="007848A7"/>
    <w:rsid w:val="0078549F"/>
    <w:rsid w:val="0078636B"/>
    <w:rsid w:val="00787652"/>
    <w:rsid w:val="00790BEF"/>
    <w:rsid w:val="00791919"/>
    <w:rsid w:val="00791BFC"/>
    <w:rsid w:val="00792077"/>
    <w:rsid w:val="0079312B"/>
    <w:rsid w:val="0079338A"/>
    <w:rsid w:val="0079416A"/>
    <w:rsid w:val="00794C2B"/>
    <w:rsid w:val="0079523B"/>
    <w:rsid w:val="00795852"/>
    <w:rsid w:val="00796417"/>
    <w:rsid w:val="00797132"/>
    <w:rsid w:val="007972F3"/>
    <w:rsid w:val="00797605"/>
    <w:rsid w:val="00797950"/>
    <w:rsid w:val="007A0004"/>
    <w:rsid w:val="007A0294"/>
    <w:rsid w:val="007A1269"/>
    <w:rsid w:val="007A251E"/>
    <w:rsid w:val="007A268A"/>
    <w:rsid w:val="007A2F71"/>
    <w:rsid w:val="007A329B"/>
    <w:rsid w:val="007A4EDB"/>
    <w:rsid w:val="007A6388"/>
    <w:rsid w:val="007A6F89"/>
    <w:rsid w:val="007A77BB"/>
    <w:rsid w:val="007A7B91"/>
    <w:rsid w:val="007B0534"/>
    <w:rsid w:val="007B0906"/>
    <w:rsid w:val="007B15F4"/>
    <w:rsid w:val="007B1679"/>
    <w:rsid w:val="007B28E3"/>
    <w:rsid w:val="007B516D"/>
    <w:rsid w:val="007B6414"/>
    <w:rsid w:val="007B7D81"/>
    <w:rsid w:val="007C021A"/>
    <w:rsid w:val="007C07F2"/>
    <w:rsid w:val="007C2500"/>
    <w:rsid w:val="007C4D8A"/>
    <w:rsid w:val="007C51CD"/>
    <w:rsid w:val="007D025A"/>
    <w:rsid w:val="007D0F6C"/>
    <w:rsid w:val="007D2B50"/>
    <w:rsid w:val="007D6535"/>
    <w:rsid w:val="007D706B"/>
    <w:rsid w:val="007E09AC"/>
    <w:rsid w:val="007E24ED"/>
    <w:rsid w:val="007E436B"/>
    <w:rsid w:val="007E6EF2"/>
    <w:rsid w:val="007F0038"/>
    <w:rsid w:val="007F090E"/>
    <w:rsid w:val="007F1E4B"/>
    <w:rsid w:val="007F1E6E"/>
    <w:rsid w:val="007F2112"/>
    <w:rsid w:val="007F225F"/>
    <w:rsid w:val="007F28EB"/>
    <w:rsid w:val="007F3152"/>
    <w:rsid w:val="007F38A4"/>
    <w:rsid w:val="007F3E20"/>
    <w:rsid w:val="007F3FBC"/>
    <w:rsid w:val="007F6CA9"/>
    <w:rsid w:val="007F6E70"/>
    <w:rsid w:val="007F6EB7"/>
    <w:rsid w:val="007F6EFC"/>
    <w:rsid w:val="0080019F"/>
    <w:rsid w:val="00800D3B"/>
    <w:rsid w:val="00801442"/>
    <w:rsid w:val="00801E7C"/>
    <w:rsid w:val="008040A5"/>
    <w:rsid w:val="00804C27"/>
    <w:rsid w:val="00804F2C"/>
    <w:rsid w:val="00805FAF"/>
    <w:rsid w:val="008060A0"/>
    <w:rsid w:val="00806C71"/>
    <w:rsid w:val="00807FA6"/>
    <w:rsid w:val="00813825"/>
    <w:rsid w:val="008143E1"/>
    <w:rsid w:val="00814AC3"/>
    <w:rsid w:val="00814BCA"/>
    <w:rsid w:val="008161CC"/>
    <w:rsid w:val="008162AF"/>
    <w:rsid w:val="00816643"/>
    <w:rsid w:val="00816B5F"/>
    <w:rsid w:val="00817104"/>
    <w:rsid w:val="00817F49"/>
    <w:rsid w:val="0082016F"/>
    <w:rsid w:val="00821B58"/>
    <w:rsid w:val="0082256B"/>
    <w:rsid w:val="0082344F"/>
    <w:rsid w:val="00823F60"/>
    <w:rsid w:val="00824204"/>
    <w:rsid w:val="00824427"/>
    <w:rsid w:val="00825B5A"/>
    <w:rsid w:val="0082606C"/>
    <w:rsid w:val="0082679B"/>
    <w:rsid w:val="00827639"/>
    <w:rsid w:val="00827A4B"/>
    <w:rsid w:val="00830436"/>
    <w:rsid w:val="008307B9"/>
    <w:rsid w:val="008313D5"/>
    <w:rsid w:val="0083163F"/>
    <w:rsid w:val="00831E32"/>
    <w:rsid w:val="00832277"/>
    <w:rsid w:val="00833EA4"/>
    <w:rsid w:val="00833FBE"/>
    <w:rsid w:val="00836765"/>
    <w:rsid w:val="00836A7E"/>
    <w:rsid w:val="008378DD"/>
    <w:rsid w:val="00837CFF"/>
    <w:rsid w:val="0084153D"/>
    <w:rsid w:val="00841C4C"/>
    <w:rsid w:val="00842B54"/>
    <w:rsid w:val="00843002"/>
    <w:rsid w:val="00843B5F"/>
    <w:rsid w:val="00844A7E"/>
    <w:rsid w:val="00845ACD"/>
    <w:rsid w:val="008460EF"/>
    <w:rsid w:val="008466EA"/>
    <w:rsid w:val="00846D9A"/>
    <w:rsid w:val="0085011D"/>
    <w:rsid w:val="008503F5"/>
    <w:rsid w:val="00850743"/>
    <w:rsid w:val="008519C5"/>
    <w:rsid w:val="00851FCD"/>
    <w:rsid w:val="00852AA7"/>
    <w:rsid w:val="008540F6"/>
    <w:rsid w:val="00854A1A"/>
    <w:rsid w:val="0085555A"/>
    <w:rsid w:val="00861F86"/>
    <w:rsid w:val="00862888"/>
    <w:rsid w:val="00863B8C"/>
    <w:rsid w:val="00865B30"/>
    <w:rsid w:val="00866D8B"/>
    <w:rsid w:val="00867317"/>
    <w:rsid w:val="00867553"/>
    <w:rsid w:val="00867675"/>
    <w:rsid w:val="00867A97"/>
    <w:rsid w:val="00867CA8"/>
    <w:rsid w:val="00870785"/>
    <w:rsid w:val="00871524"/>
    <w:rsid w:val="00872401"/>
    <w:rsid w:val="00872592"/>
    <w:rsid w:val="008737B1"/>
    <w:rsid w:val="00875109"/>
    <w:rsid w:val="00875323"/>
    <w:rsid w:val="008755A7"/>
    <w:rsid w:val="008756F8"/>
    <w:rsid w:val="008769E9"/>
    <w:rsid w:val="00876B4B"/>
    <w:rsid w:val="008772DD"/>
    <w:rsid w:val="00880C66"/>
    <w:rsid w:val="00882021"/>
    <w:rsid w:val="00883242"/>
    <w:rsid w:val="0088329E"/>
    <w:rsid w:val="008848AA"/>
    <w:rsid w:val="00885439"/>
    <w:rsid w:val="00885573"/>
    <w:rsid w:val="00887A9E"/>
    <w:rsid w:val="00887B6D"/>
    <w:rsid w:val="008916ED"/>
    <w:rsid w:val="00891F1B"/>
    <w:rsid w:val="00893C08"/>
    <w:rsid w:val="008944AD"/>
    <w:rsid w:val="008964B9"/>
    <w:rsid w:val="00897C75"/>
    <w:rsid w:val="008A0AAC"/>
    <w:rsid w:val="008A190E"/>
    <w:rsid w:val="008A19A2"/>
    <w:rsid w:val="008A1C18"/>
    <w:rsid w:val="008A2D8D"/>
    <w:rsid w:val="008A2F69"/>
    <w:rsid w:val="008A4B98"/>
    <w:rsid w:val="008A6459"/>
    <w:rsid w:val="008A6D3E"/>
    <w:rsid w:val="008A72C9"/>
    <w:rsid w:val="008A78A8"/>
    <w:rsid w:val="008B2E0E"/>
    <w:rsid w:val="008B35B7"/>
    <w:rsid w:val="008B3A4F"/>
    <w:rsid w:val="008B5293"/>
    <w:rsid w:val="008B5414"/>
    <w:rsid w:val="008B6096"/>
    <w:rsid w:val="008B62C8"/>
    <w:rsid w:val="008B645C"/>
    <w:rsid w:val="008B6F49"/>
    <w:rsid w:val="008B76E8"/>
    <w:rsid w:val="008B7714"/>
    <w:rsid w:val="008C046A"/>
    <w:rsid w:val="008C06B9"/>
    <w:rsid w:val="008C0821"/>
    <w:rsid w:val="008C21DA"/>
    <w:rsid w:val="008C3AFC"/>
    <w:rsid w:val="008C47BB"/>
    <w:rsid w:val="008C4959"/>
    <w:rsid w:val="008C4C42"/>
    <w:rsid w:val="008C4F08"/>
    <w:rsid w:val="008C5A14"/>
    <w:rsid w:val="008C7013"/>
    <w:rsid w:val="008C7401"/>
    <w:rsid w:val="008D00DC"/>
    <w:rsid w:val="008D1455"/>
    <w:rsid w:val="008D21C1"/>
    <w:rsid w:val="008D22AA"/>
    <w:rsid w:val="008D2C83"/>
    <w:rsid w:val="008D3764"/>
    <w:rsid w:val="008D3981"/>
    <w:rsid w:val="008D4443"/>
    <w:rsid w:val="008D6C5C"/>
    <w:rsid w:val="008D7AD5"/>
    <w:rsid w:val="008E0487"/>
    <w:rsid w:val="008E1748"/>
    <w:rsid w:val="008E307B"/>
    <w:rsid w:val="008E3D09"/>
    <w:rsid w:val="008E3E97"/>
    <w:rsid w:val="008E5E96"/>
    <w:rsid w:val="008E6168"/>
    <w:rsid w:val="008E65FA"/>
    <w:rsid w:val="008E7DBA"/>
    <w:rsid w:val="008F0AD9"/>
    <w:rsid w:val="008F2B43"/>
    <w:rsid w:val="008F2B74"/>
    <w:rsid w:val="008F3498"/>
    <w:rsid w:val="008F3878"/>
    <w:rsid w:val="008F5879"/>
    <w:rsid w:val="008F766D"/>
    <w:rsid w:val="008F77DF"/>
    <w:rsid w:val="00900693"/>
    <w:rsid w:val="009013FF"/>
    <w:rsid w:val="00905AFB"/>
    <w:rsid w:val="00906DCA"/>
    <w:rsid w:val="00907A53"/>
    <w:rsid w:val="00910067"/>
    <w:rsid w:val="0091036B"/>
    <w:rsid w:val="00910CE2"/>
    <w:rsid w:val="00911589"/>
    <w:rsid w:val="00912347"/>
    <w:rsid w:val="00915A2C"/>
    <w:rsid w:val="00916FA7"/>
    <w:rsid w:val="0091763D"/>
    <w:rsid w:val="00917CC4"/>
    <w:rsid w:val="00917FD0"/>
    <w:rsid w:val="009201C2"/>
    <w:rsid w:val="00922001"/>
    <w:rsid w:val="00924256"/>
    <w:rsid w:val="00924420"/>
    <w:rsid w:val="0092544F"/>
    <w:rsid w:val="00931300"/>
    <w:rsid w:val="009314CE"/>
    <w:rsid w:val="00934D6B"/>
    <w:rsid w:val="00936933"/>
    <w:rsid w:val="00937B12"/>
    <w:rsid w:val="00940B39"/>
    <w:rsid w:val="00941922"/>
    <w:rsid w:val="009420D8"/>
    <w:rsid w:val="0094430D"/>
    <w:rsid w:val="0094566B"/>
    <w:rsid w:val="00945D30"/>
    <w:rsid w:val="009470F9"/>
    <w:rsid w:val="00947B08"/>
    <w:rsid w:val="00951338"/>
    <w:rsid w:val="0095157D"/>
    <w:rsid w:val="00951A9F"/>
    <w:rsid w:val="00951CDE"/>
    <w:rsid w:val="0095324B"/>
    <w:rsid w:val="009547C9"/>
    <w:rsid w:val="00955212"/>
    <w:rsid w:val="00960CC3"/>
    <w:rsid w:val="00961302"/>
    <w:rsid w:val="00961C27"/>
    <w:rsid w:val="00961FD5"/>
    <w:rsid w:val="00962A4A"/>
    <w:rsid w:val="00962E0D"/>
    <w:rsid w:val="00964581"/>
    <w:rsid w:val="00970643"/>
    <w:rsid w:val="0097070A"/>
    <w:rsid w:val="009717C1"/>
    <w:rsid w:val="00972507"/>
    <w:rsid w:val="009727BF"/>
    <w:rsid w:val="009743E2"/>
    <w:rsid w:val="00974625"/>
    <w:rsid w:val="009753C9"/>
    <w:rsid w:val="00975CFE"/>
    <w:rsid w:val="00976660"/>
    <w:rsid w:val="009772B7"/>
    <w:rsid w:val="00977991"/>
    <w:rsid w:val="00977EC0"/>
    <w:rsid w:val="00980623"/>
    <w:rsid w:val="00980ACF"/>
    <w:rsid w:val="0098144E"/>
    <w:rsid w:val="00981605"/>
    <w:rsid w:val="00983FFF"/>
    <w:rsid w:val="00985046"/>
    <w:rsid w:val="009853D6"/>
    <w:rsid w:val="00986312"/>
    <w:rsid w:val="00986D62"/>
    <w:rsid w:val="009878BC"/>
    <w:rsid w:val="009903E2"/>
    <w:rsid w:val="00991195"/>
    <w:rsid w:val="00991438"/>
    <w:rsid w:val="00991B68"/>
    <w:rsid w:val="00991FC3"/>
    <w:rsid w:val="00992A7E"/>
    <w:rsid w:val="00992E68"/>
    <w:rsid w:val="009935A6"/>
    <w:rsid w:val="00993CA3"/>
    <w:rsid w:val="00994658"/>
    <w:rsid w:val="009958E4"/>
    <w:rsid w:val="00995BAB"/>
    <w:rsid w:val="009960D5"/>
    <w:rsid w:val="0099657E"/>
    <w:rsid w:val="0099761E"/>
    <w:rsid w:val="00997F18"/>
    <w:rsid w:val="009A1B15"/>
    <w:rsid w:val="009A2BF1"/>
    <w:rsid w:val="009A2D53"/>
    <w:rsid w:val="009A2F84"/>
    <w:rsid w:val="009A530F"/>
    <w:rsid w:val="009A643E"/>
    <w:rsid w:val="009A718E"/>
    <w:rsid w:val="009B00FB"/>
    <w:rsid w:val="009B0F78"/>
    <w:rsid w:val="009B10CE"/>
    <w:rsid w:val="009B1685"/>
    <w:rsid w:val="009B5B37"/>
    <w:rsid w:val="009B61F7"/>
    <w:rsid w:val="009B6F65"/>
    <w:rsid w:val="009B7149"/>
    <w:rsid w:val="009B7A42"/>
    <w:rsid w:val="009C072F"/>
    <w:rsid w:val="009C2A2F"/>
    <w:rsid w:val="009C34E8"/>
    <w:rsid w:val="009C44D0"/>
    <w:rsid w:val="009C4790"/>
    <w:rsid w:val="009C4983"/>
    <w:rsid w:val="009C4C0A"/>
    <w:rsid w:val="009C4E4E"/>
    <w:rsid w:val="009C4EF5"/>
    <w:rsid w:val="009C512F"/>
    <w:rsid w:val="009C5B29"/>
    <w:rsid w:val="009C621C"/>
    <w:rsid w:val="009C7EDF"/>
    <w:rsid w:val="009D063C"/>
    <w:rsid w:val="009D1ED3"/>
    <w:rsid w:val="009D29E9"/>
    <w:rsid w:val="009D3DB6"/>
    <w:rsid w:val="009D4FA1"/>
    <w:rsid w:val="009D66D2"/>
    <w:rsid w:val="009D6762"/>
    <w:rsid w:val="009D76F3"/>
    <w:rsid w:val="009E1F2D"/>
    <w:rsid w:val="009E23AE"/>
    <w:rsid w:val="009E2FBC"/>
    <w:rsid w:val="009E40C0"/>
    <w:rsid w:val="009E40C8"/>
    <w:rsid w:val="009F073A"/>
    <w:rsid w:val="009F2744"/>
    <w:rsid w:val="009F3A22"/>
    <w:rsid w:val="009F4258"/>
    <w:rsid w:val="009F5202"/>
    <w:rsid w:val="009F55E1"/>
    <w:rsid w:val="009F56BA"/>
    <w:rsid w:val="009F6BC2"/>
    <w:rsid w:val="009F6F95"/>
    <w:rsid w:val="009F769B"/>
    <w:rsid w:val="00A01088"/>
    <w:rsid w:val="00A015C3"/>
    <w:rsid w:val="00A015DA"/>
    <w:rsid w:val="00A02174"/>
    <w:rsid w:val="00A034E1"/>
    <w:rsid w:val="00A03A7B"/>
    <w:rsid w:val="00A03AE4"/>
    <w:rsid w:val="00A04350"/>
    <w:rsid w:val="00A05374"/>
    <w:rsid w:val="00A061CE"/>
    <w:rsid w:val="00A06AAD"/>
    <w:rsid w:val="00A1119B"/>
    <w:rsid w:val="00A13FAD"/>
    <w:rsid w:val="00A14511"/>
    <w:rsid w:val="00A1490D"/>
    <w:rsid w:val="00A20612"/>
    <w:rsid w:val="00A207F6"/>
    <w:rsid w:val="00A20B4E"/>
    <w:rsid w:val="00A221AB"/>
    <w:rsid w:val="00A222B6"/>
    <w:rsid w:val="00A234B6"/>
    <w:rsid w:val="00A23F19"/>
    <w:rsid w:val="00A24E4E"/>
    <w:rsid w:val="00A25CC7"/>
    <w:rsid w:val="00A26E4F"/>
    <w:rsid w:val="00A270F4"/>
    <w:rsid w:val="00A2731B"/>
    <w:rsid w:val="00A27413"/>
    <w:rsid w:val="00A30A2E"/>
    <w:rsid w:val="00A30B9A"/>
    <w:rsid w:val="00A31A2D"/>
    <w:rsid w:val="00A31BEC"/>
    <w:rsid w:val="00A323AD"/>
    <w:rsid w:val="00A3295A"/>
    <w:rsid w:val="00A337A0"/>
    <w:rsid w:val="00A35211"/>
    <w:rsid w:val="00A36A02"/>
    <w:rsid w:val="00A37C18"/>
    <w:rsid w:val="00A40213"/>
    <w:rsid w:val="00A40BFE"/>
    <w:rsid w:val="00A430BD"/>
    <w:rsid w:val="00A43DE4"/>
    <w:rsid w:val="00A448EB"/>
    <w:rsid w:val="00A47633"/>
    <w:rsid w:val="00A52359"/>
    <w:rsid w:val="00A53D94"/>
    <w:rsid w:val="00A554C3"/>
    <w:rsid w:val="00A56E6F"/>
    <w:rsid w:val="00A57BBD"/>
    <w:rsid w:val="00A60EE5"/>
    <w:rsid w:val="00A61393"/>
    <w:rsid w:val="00A62284"/>
    <w:rsid w:val="00A6290B"/>
    <w:rsid w:val="00A62B5B"/>
    <w:rsid w:val="00A62BFF"/>
    <w:rsid w:val="00A62E4E"/>
    <w:rsid w:val="00A64AA5"/>
    <w:rsid w:val="00A6517C"/>
    <w:rsid w:val="00A6701C"/>
    <w:rsid w:val="00A71500"/>
    <w:rsid w:val="00A72448"/>
    <w:rsid w:val="00A72545"/>
    <w:rsid w:val="00A72795"/>
    <w:rsid w:val="00A73516"/>
    <w:rsid w:val="00A747CE"/>
    <w:rsid w:val="00A74C1D"/>
    <w:rsid w:val="00A7636B"/>
    <w:rsid w:val="00A77D5B"/>
    <w:rsid w:val="00A84E23"/>
    <w:rsid w:val="00A85844"/>
    <w:rsid w:val="00A86291"/>
    <w:rsid w:val="00A87456"/>
    <w:rsid w:val="00A87471"/>
    <w:rsid w:val="00A8770E"/>
    <w:rsid w:val="00A907DE"/>
    <w:rsid w:val="00A90D9D"/>
    <w:rsid w:val="00A90FC5"/>
    <w:rsid w:val="00A92906"/>
    <w:rsid w:val="00A938C7"/>
    <w:rsid w:val="00A939B9"/>
    <w:rsid w:val="00A9587C"/>
    <w:rsid w:val="00A95EB0"/>
    <w:rsid w:val="00A967FD"/>
    <w:rsid w:val="00A96893"/>
    <w:rsid w:val="00A97281"/>
    <w:rsid w:val="00AA0280"/>
    <w:rsid w:val="00AA3692"/>
    <w:rsid w:val="00AA5096"/>
    <w:rsid w:val="00AA640B"/>
    <w:rsid w:val="00AA7BEB"/>
    <w:rsid w:val="00AB05A1"/>
    <w:rsid w:val="00AB0A4D"/>
    <w:rsid w:val="00AB0CB2"/>
    <w:rsid w:val="00AB3F5F"/>
    <w:rsid w:val="00AB4A75"/>
    <w:rsid w:val="00AB5A67"/>
    <w:rsid w:val="00AB5A91"/>
    <w:rsid w:val="00AB6717"/>
    <w:rsid w:val="00AC087C"/>
    <w:rsid w:val="00AC0A59"/>
    <w:rsid w:val="00AC2267"/>
    <w:rsid w:val="00AC613B"/>
    <w:rsid w:val="00AC721F"/>
    <w:rsid w:val="00AC78CA"/>
    <w:rsid w:val="00AC792D"/>
    <w:rsid w:val="00AD2BDC"/>
    <w:rsid w:val="00AD3CA9"/>
    <w:rsid w:val="00AD43E2"/>
    <w:rsid w:val="00AD5D5A"/>
    <w:rsid w:val="00AE087D"/>
    <w:rsid w:val="00AE387D"/>
    <w:rsid w:val="00AE4A2C"/>
    <w:rsid w:val="00AE4A93"/>
    <w:rsid w:val="00AE5606"/>
    <w:rsid w:val="00AE6B76"/>
    <w:rsid w:val="00AF1890"/>
    <w:rsid w:val="00AF1F50"/>
    <w:rsid w:val="00AF1FA0"/>
    <w:rsid w:val="00AF2B12"/>
    <w:rsid w:val="00AF317E"/>
    <w:rsid w:val="00AF35FF"/>
    <w:rsid w:val="00AF3D19"/>
    <w:rsid w:val="00AF3E34"/>
    <w:rsid w:val="00AF4BC8"/>
    <w:rsid w:val="00AF50AE"/>
    <w:rsid w:val="00AF5F1C"/>
    <w:rsid w:val="00AF6740"/>
    <w:rsid w:val="00AF6CFD"/>
    <w:rsid w:val="00AF70D3"/>
    <w:rsid w:val="00B00A03"/>
    <w:rsid w:val="00B00DD6"/>
    <w:rsid w:val="00B00F74"/>
    <w:rsid w:val="00B01341"/>
    <w:rsid w:val="00B01463"/>
    <w:rsid w:val="00B017A1"/>
    <w:rsid w:val="00B03960"/>
    <w:rsid w:val="00B03EE4"/>
    <w:rsid w:val="00B051F4"/>
    <w:rsid w:val="00B05CAC"/>
    <w:rsid w:val="00B06333"/>
    <w:rsid w:val="00B071E3"/>
    <w:rsid w:val="00B07CBE"/>
    <w:rsid w:val="00B07F0B"/>
    <w:rsid w:val="00B1046F"/>
    <w:rsid w:val="00B11557"/>
    <w:rsid w:val="00B123DD"/>
    <w:rsid w:val="00B127D9"/>
    <w:rsid w:val="00B12CFD"/>
    <w:rsid w:val="00B1452D"/>
    <w:rsid w:val="00B1499F"/>
    <w:rsid w:val="00B150A1"/>
    <w:rsid w:val="00B16FC9"/>
    <w:rsid w:val="00B17C6A"/>
    <w:rsid w:val="00B2187B"/>
    <w:rsid w:val="00B22EE9"/>
    <w:rsid w:val="00B236EE"/>
    <w:rsid w:val="00B237E4"/>
    <w:rsid w:val="00B24CD3"/>
    <w:rsid w:val="00B255DF"/>
    <w:rsid w:val="00B2625A"/>
    <w:rsid w:val="00B2661E"/>
    <w:rsid w:val="00B26D29"/>
    <w:rsid w:val="00B273CD"/>
    <w:rsid w:val="00B309B6"/>
    <w:rsid w:val="00B30D61"/>
    <w:rsid w:val="00B30D62"/>
    <w:rsid w:val="00B31340"/>
    <w:rsid w:val="00B31D55"/>
    <w:rsid w:val="00B328BD"/>
    <w:rsid w:val="00B33C30"/>
    <w:rsid w:val="00B3753F"/>
    <w:rsid w:val="00B379FC"/>
    <w:rsid w:val="00B37DFD"/>
    <w:rsid w:val="00B4166E"/>
    <w:rsid w:val="00B425FB"/>
    <w:rsid w:val="00B4286A"/>
    <w:rsid w:val="00B42BC6"/>
    <w:rsid w:val="00B45969"/>
    <w:rsid w:val="00B47721"/>
    <w:rsid w:val="00B51375"/>
    <w:rsid w:val="00B528EA"/>
    <w:rsid w:val="00B53262"/>
    <w:rsid w:val="00B532FD"/>
    <w:rsid w:val="00B54EFE"/>
    <w:rsid w:val="00B552D5"/>
    <w:rsid w:val="00B55BEB"/>
    <w:rsid w:val="00B5680F"/>
    <w:rsid w:val="00B60E8B"/>
    <w:rsid w:val="00B6242E"/>
    <w:rsid w:val="00B639F7"/>
    <w:rsid w:val="00B64D66"/>
    <w:rsid w:val="00B64EA4"/>
    <w:rsid w:val="00B71156"/>
    <w:rsid w:val="00B72EB1"/>
    <w:rsid w:val="00B73DF8"/>
    <w:rsid w:val="00B7445D"/>
    <w:rsid w:val="00B74EB4"/>
    <w:rsid w:val="00B763EA"/>
    <w:rsid w:val="00B81592"/>
    <w:rsid w:val="00B81B6D"/>
    <w:rsid w:val="00B856A0"/>
    <w:rsid w:val="00B85741"/>
    <w:rsid w:val="00B87308"/>
    <w:rsid w:val="00B8776B"/>
    <w:rsid w:val="00B915C1"/>
    <w:rsid w:val="00B91B8A"/>
    <w:rsid w:val="00B93479"/>
    <w:rsid w:val="00B936C7"/>
    <w:rsid w:val="00B93772"/>
    <w:rsid w:val="00B937ED"/>
    <w:rsid w:val="00B938C1"/>
    <w:rsid w:val="00B95292"/>
    <w:rsid w:val="00B96EBA"/>
    <w:rsid w:val="00B9781B"/>
    <w:rsid w:val="00BA00CD"/>
    <w:rsid w:val="00BA07F5"/>
    <w:rsid w:val="00BA0FA9"/>
    <w:rsid w:val="00BA30ED"/>
    <w:rsid w:val="00BA3F94"/>
    <w:rsid w:val="00BA4DF3"/>
    <w:rsid w:val="00BA56FA"/>
    <w:rsid w:val="00BA5EB2"/>
    <w:rsid w:val="00BA6AF9"/>
    <w:rsid w:val="00BA6E9B"/>
    <w:rsid w:val="00BA6F24"/>
    <w:rsid w:val="00BA76D8"/>
    <w:rsid w:val="00BB2DB1"/>
    <w:rsid w:val="00BB4553"/>
    <w:rsid w:val="00BB4E49"/>
    <w:rsid w:val="00BB52F3"/>
    <w:rsid w:val="00BB55E9"/>
    <w:rsid w:val="00BB755E"/>
    <w:rsid w:val="00BC099D"/>
    <w:rsid w:val="00BC0E63"/>
    <w:rsid w:val="00BC1019"/>
    <w:rsid w:val="00BC1612"/>
    <w:rsid w:val="00BC1B7D"/>
    <w:rsid w:val="00BC249A"/>
    <w:rsid w:val="00BC3170"/>
    <w:rsid w:val="00BC4126"/>
    <w:rsid w:val="00BC4850"/>
    <w:rsid w:val="00BC5671"/>
    <w:rsid w:val="00BC5898"/>
    <w:rsid w:val="00BC61C9"/>
    <w:rsid w:val="00BC65EE"/>
    <w:rsid w:val="00BC6C37"/>
    <w:rsid w:val="00BC7C9B"/>
    <w:rsid w:val="00BD0C0B"/>
    <w:rsid w:val="00BD13AB"/>
    <w:rsid w:val="00BD41E7"/>
    <w:rsid w:val="00BD48DD"/>
    <w:rsid w:val="00BD65FB"/>
    <w:rsid w:val="00BD6C40"/>
    <w:rsid w:val="00BE0163"/>
    <w:rsid w:val="00BE07E5"/>
    <w:rsid w:val="00BE1E7E"/>
    <w:rsid w:val="00BE355B"/>
    <w:rsid w:val="00BE4B48"/>
    <w:rsid w:val="00BE4EF2"/>
    <w:rsid w:val="00BE50E9"/>
    <w:rsid w:val="00BE7B24"/>
    <w:rsid w:val="00BE7C28"/>
    <w:rsid w:val="00BF201A"/>
    <w:rsid w:val="00BF25FB"/>
    <w:rsid w:val="00BF4453"/>
    <w:rsid w:val="00BF51CF"/>
    <w:rsid w:val="00BF58E4"/>
    <w:rsid w:val="00BF5BDE"/>
    <w:rsid w:val="00BF5D7C"/>
    <w:rsid w:val="00BF6C0C"/>
    <w:rsid w:val="00BF75C0"/>
    <w:rsid w:val="00BF7985"/>
    <w:rsid w:val="00BF7CC4"/>
    <w:rsid w:val="00C0092B"/>
    <w:rsid w:val="00C01007"/>
    <w:rsid w:val="00C01A0F"/>
    <w:rsid w:val="00C02934"/>
    <w:rsid w:val="00C0295B"/>
    <w:rsid w:val="00C0351C"/>
    <w:rsid w:val="00C038AD"/>
    <w:rsid w:val="00C05379"/>
    <w:rsid w:val="00C05C82"/>
    <w:rsid w:val="00C06350"/>
    <w:rsid w:val="00C10D66"/>
    <w:rsid w:val="00C12091"/>
    <w:rsid w:val="00C12877"/>
    <w:rsid w:val="00C12A3F"/>
    <w:rsid w:val="00C12C99"/>
    <w:rsid w:val="00C12CFA"/>
    <w:rsid w:val="00C13620"/>
    <w:rsid w:val="00C14777"/>
    <w:rsid w:val="00C14C21"/>
    <w:rsid w:val="00C14F2C"/>
    <w:rsid w:val="00C167D8"/>
    <w:rsid w:val="00C17EB3"/>
    <w:rsid w:val="00C231A3"/>
    <w:rsid w:val="00C2348B"/>
    <w:rsid w:val="00C23A3B"/>
    <w:rsid w:val="00C23EC0"/>
    <w:rsid w:val="00C23F96"/>
    <w:rsid w:val="00C246D4"/>
    <w:rsid w:val="00C248CA"/>
    <w:rsid w:val="00C25268"/>
    <w:rsid w:val="00C256AC"/>
    <w:rsid w:val="00C257DB"/>
    <w:rsid w:val="00C26718"/>
    <w:rsid w:val="00C30026"/>
    <w:rsid w:val="00C30037"/>
    <w:rsid w:val="00C305E9"/>
    <w:rsid w:val="00C30988"/>
    <w:rsid w:val="00C3342A"/>
    <w:rsid w:val="00C3350E"/>
    <w:rsid w:val="00C33F10"/>
    <w:rsid w:val="00C36AB6"/>
    <w:rsid w:val="00C4113C"/>
    <w:rsid w:val="00C41B0D"/>
    <w:rsid w:val="00C42311"/>
    <w:rsid w:val="00C4380F"/>
    <w:rsid w:val="00C439AA"/>
    <w:rsid w:val="00C44916"/>
    <w:rsid w:val="00C44F0F"/>
    <w:rsid w:val="00C4690E"/>
    <w:rsid w:val="00C46A57"/>
    <w:rsid w:val="00C51235"/>
    <w:rsid w:val="00C51788"/>
    <w:rsid w:val="00C531AF"/>
    <w:rsid w:val="00C54A40"/>
    <w:rsid w:val="00C54AEA"/>
    <w:rsid w:val="00C55842"/>
    <w:rsid w:val="00C55B8C"/>
    <w:rsid w:val="00C55C22"/>
    <w:rsid w:val="00C56DB8"/>
    <w:rsid w:val="00C577DB"/>
    <w:rsid w:val="00C60C17"/>
    <w:rsid w:val="00C621CD"/>
    <w:rsid w:val="00C639DB"/>
    <w:rsid w:val="00C6635B"/>
    <w:rsid w:val="00C6663A"/>
    <w:rsid w:val="00C66C63"/>
    <w:rsid w:val="00C66C8A"/>
    <w:rsid w:val="00C67396"/>
    <w:rsid w:val="00C6758C"/>
    <w:rsid w:val="00C707FF"/>
    <w:rsid w:val="00C7150B"/>
    <w:rsid w:val="00C71AF1"/>
    <w:rsid w:val="00C7450A"/>
    <w:rsid w:val="00C74883"/>
    <w:rsid w:val="00C74AFC"/>
    <w:rsid w:val="00C759BC"/>
    <w:rsid w:val="00C75E4C"/>
    <w:rsid w:val="00C7624A"/>
    <w:rsid w:val="00C768D1"/>
    <w:rsid w:val="00C81C68"/>
    <w:rsid w:val="00C82041"/>
    <w:rsid w:val="00C82605"/>
    <w:rsid w:val="00C82966"/>
    <w:rsid w:val="00C8425C"/>
    <w:rsid w:val="00C847C0"/>
    <w:rsid w:val="00C85CB1"/>
    <w:rsid w:val="00C90168"/>
    <w:rsid w:val="00C91224"/>
    <w:rsid w:val="00C950D4"/>
    <w:rsid w:val="00C952D5"/>
    <w:rsid w:val="00CA01C4"/>
    <w:rsid w:val="00CA16A2"/>
    <w:rsid w:val="00CA207B"/>
    <w:rsid w:val="00CA24CB"/>
    <w:rsid w:val="00CA3D0D"/>
    <w:rsid w:val="00CA47C8"/>
    <w:rsid w:val="00CA54AA"/>
    <w:rsid w:val="00CA5B46"/>
    <w:rsid w:val="00CA5CFF"/>
    <w:rsid w:val="00CA6B5E"/>
    <w:rsid w:val="00CA6CAE"/>
    <w:rsid w:val="00CB1005"/>
    <w:rsid w:val="00CB13B8"/>
    <w:rsid w:val="00CB1A2B"/>
    <w:rsid w:val="00CB53E8"/>
    <w:rsid w:val="00CB5F37"/>
    <w:rsid w:val="00CB66FF"/>
    <w:rsid w:val="00CC089A"/>
    <w:rsid w:val="00CC20BD"/>
    <w:rsid w:val="00CC395E"/>
    <w:rsid w:val="00CC5851"/>
    <w:rsid w:val="00CC6CF9"/>
    <w:rsid w:val="00CC79FC"/>
    <w:rsid w:val="00CD1773"/>
    <w:rsid w:val="00CD2FF6"/>
    <w:rsid w:val="00CD5DCD"/>
    <w:rsid w:val="00CD7050"/>
    <w:rsid w:val="00CD70A9"/>
    <w:rsid w:val="00CE13FA"/>
    <w:rsid w:val="00CE2694"/>
    <w:rsid w:val="00CE411E"/>
    <w:rsid w:val="00CE4789"/>
    <w:rsid w:val="00CE520B"/>
    <w:rsid w:val="00CE6AF2"/>
    <w:rsid w:val="00CE6C61"/>
    <w:rsid w:val="00CE77F6"/>
    <w:rsid w:val="00CE7C68"/>
    <w:rsid w:val="00CF1114"/>
    <w:rsid w:val="00CF248A"/>
    <w:rsid w:val="00CF337F"/>
    <w:rsid w:val="00CF3FAF"/>
    <w:rsid w:val="00CF4CF0"/>
    <w:rsid w:val="00CF5105"/>
    <w:rsid w:val="00CF5683"/>
    <w:rsid w:val="00CF6CB7"/>
    <w:rsid w:val="00CF7312"/>
    <w:rsid w:val="00D01386"/>
    <w:rsid w:val="00D02E54"/>
    <w:rsid w:val="00D03C6C"/>
    <w:rsid w:val="00D05818"/>
    <w:rsid w:val="00D05ADA"/>
    <w:rsid w:val="00D073E5"/>
    <w:rsid w:val="00D07B89"/>
    <w:rsid w:val="00D105F4"/>
    <w:rsid w:val="00D10912"/>
    <w:rsid w:val="00D10DE5"/>
    <w:rsid w:val="00D1126A"/>
    <w:rsid w:val="00D12418"/>
    <w:rsid w:val="00D12548"/>
    <w:rsid w:val="00D126C6"/>
    <w:rsid w:val="00D12956"/>
    <w:rsid w:val="00D12F44"/>
    <w:rsid w:val="00D14CAD"/>
    <w:rsid w:val="00D16096"/>
    <w:rsid w:val="00D163C8"/>
    <w:rsid w:val="00D1706F"/>
    <w:rsid w:val="00D2040D"/>
    <w:rsid w:val="00D21631"/>
    <w:rsid w:val="00D2182C"/>
    <w:rsid w:val="00D22E06"/>
    <w:rsid w:val="00D23BAC"/>
    <w:rsid w:val="00D2454F"/>
    <w:rsid w:val="00D247C0"/>
    <w:rsid w:val="00D256C4"/>
    <w:rsid w:val="00D25A92"/>
    <w:rsid w:val="00D25D7A"/>
    <w:rsid w:val="00D263AC"/>
    <w:rsid w:val="00D26403"/>
    <w:rsid w:val="00D26DFC"/>
    <w:rsid w:val="00D3007A"/>
    <w:rsid w:val="00D31290"/>
    <w:rsid w:val="00D33B05"/>
    <w:rsid w:val="00D34518"/>
    <w:rsid w:val="00D35562"/>
    <w:rsid w:val="00D35CE2"/>
    <w:rsid w:val="00D36137"/>
    <w:rsid w:val="00D36ADA"/>
    <w:rsid w:val="00D40CF5"/>
    <w:rsid w:val="00D41319"/>
    <w:rsid w:val="00D43277"/>
    <w:rsid w:val="00D434A8"/>
    <w:rsid w:val="00D43EAB"/>
    <w:rsid w:val="00D45F83"/>
    <w:rsid w:val="00D4627A"/>
    <w:rsid w:val="00D466CE"/>
    <w:rsid w:val="00D4680A"/>
    <w:rsid w:val="00D479C1"/>
    <w:rsid w:val="00D50BDF"/>
    <w:rsid w:val="00D52C83"/>
    <w:rsid w:val="00D53510"/>
    <w:rsid w:val="00D5478A"/>
    <w:rsid w:val="00D5488D"/>
    <w:rsid w:val="00D6377A"/>
    <w:rsid w:val="00D638FD"/>
    <w:rsid w:val="00D6534C"/>
    <w:rsid w:val="00D65D93"/>
    <w:rsid w:val="00D67A4C"/>
    <w:rsid w:val="00D708D1"/>
    <w:rsid w:val="00D7195E"/>
    <w:rsid w:val="00D71BBC"/>
    <w:rsid w:val="00D7253F"/>
    <w:rsid w:val="00D73217"/>
    <w:rsid w:val="00D73FFA"/>
    <w:rsid w:val="00D745C0"/>
    <w:rsid w:val="00D74F98"/>
    <w:rsid w:val="00D75CB3"/>
    <w:rsid w:val="00D75F0B"/>
    <w:rsid w:val="00D76474"/>
    <w:rsid w:val="00D76A0D"/>
    <w:rsid w:val="00D76BAE"/>
    <w:rsid w:val="00D771C1"/>
    <w:rsid w:val="00D771ED"/>
    <w:rsid w:val="00D77C98"/>
    <w:rsid w:val="00D77ECC"/>
    <w:rsid w:val="00D80C54"/>
    <w:rsid w:val="00D81183"/>
    <w:rsid w:val="00D817A1"/>
    <w:rsid w:val="00D819BE"/>
    <w:rsid w:val="00D81ABB"/>
    <w:rsid w:val="00D81DB8"/>
    <w:rsid w:val="00D856AF"/>
    <w:rsid w:val="00D856B2"/>
    <w:rsid w:val="00D856EB"/>
    <w:rsid w:val="00D857EE"/>
    <w:rsid w:val="00D9034A"/>
    <w:rsid w:val="00D90712"/>
    <w:rsid w:val="00D90FB3"/>
    <w:rsid w:val="00D94027"/>
    <w:rsid w:val="00D94C15"/>
    <w:rsid w:val="00D94EBE"/>
    <w:rsid w:val="00D95190"/>
    <w:rsid w:val="00D957A1"/>
    <w:rsid w:val="00D96571"/>
    <w:rsid w:val="00D96C6E"/>
    <w:rsid w:val="00D977E3"/>
    <w:rsid w:val="00DA0444"/>
    <w:rsid w:val="00DA2A5D"/>
    <w:rsid w:val="00DA2B44"/>
    <w:rsid w:val="00DA2D2A"/>
    <w:rsid w:val="00DA303C"/>
    <w:rsid w:val="00DA37BC"/>
    <w:rsid w:val="00DA4F32"/>
    <w:rsid w:val="00DA5EE8"/>
    <w:rsid w:val="00DA6CFF"/>
    <w:rsid w:val="00DA753F"/>
    <w:rsid w:val="00DA7625"/>
    <w:rsid w:val="00DA79A9"/>
    <w:rsid w:val="00DB304A"/>
    <w:rsid w:val="00DB4920"/>
    <w:rsid w:val="00DB4A0A"/>
    <w:rsid w:val="00DB7E60"/>
    <w:rsid w:val="00DC2EC5"/>
    <w:rsid w:val="00DC6012"/>
    <w:rsid w:val="00DD248B"/>
    <w:rsid w:val="00DD2F95"/>
    <w:rsid w:val="00DD3320"/>
    <w:rsid w:val="00DD3526"/>
    <w:rsid w:val="00DD3D94"/>
    <w:rsid w:val="00DD488A"/>
    <w:rsid w:val="00DD4EA8"/>
    <w:rsid w:val="00DD7DC6"/>
    <w:rsid w:val="00DE2149"/>
    <w:rsid w:val="00DE2854"/>
    <w:rsid w:val="00DE29C2"/>
    <w:rsid w:val="00DE326A"/>
    <w:rsid w:val="00DE3743"/>
    <w:rsid w:val="00DE50AC"/>
    <w:rsid w:val="00DE52BF"/>
    <w:rsid w:val="00DE7D00"/>
    <w:rsid w:val="00DF09E2"/>
    <w:rsid w:val="00DF17EF"/>
    <w:rsid w:val="00DF24F8"/>
    <w:rsid w:val="00DF3165"/>
    <w:rsid w:val="00DF371E"/>
    <w:rsid w:val="00DF6407"/>
    <w:rsid w:val="00DF6561"/>
    <w:rsid w:val="00DF6613"/>
    <w:rsid w:val="00DF6C74"/>
    <w:rsid w:val="00DF7557"/>
    <w:rsid w:val="00E002D6"/>
    <w:rsid w:val="00E0060C"/>
    <w:rsid w:val="00E02A70"/>
    <w:rsid w:val="00E03154"/>
    <w:rsid w:val="00E039D5"/>
    <w:rsid w:val="00E04147"/>
    <w:rsid w:val="00E051E7"/>
    <w:rsid w:val="00E052B7"/>
    <w:rsid w:val="00E062A4"/>
    <w:rsid w:val="00E06BA3"/>
    <w:rsid w:val="00E0784E"/>
    <w:rsid w:val="00E10C58"/>
    <w:rsid w:val="00E10E99"/>
    <w:rsid w:val="00E1132C"/>
    <w:rsid w:val="00E1138F"/>
    <w:rsid w:val="00E1232F"/>
    <w:rsid w:val="00E1334F"/>
    <w:rsid w:val="00E1356C"/>
    <w:rsid w:val="00E144AA"/>
    <w:rsid w:val="00E150E0"/>
    <w:rsid w:val="00E15B0E"/>
    <w:rsid w:val="00E15F79"/>
    <w:rsid w:val="00E20324"/>
    <w:rsid w:val="00E20A1E"/>
    <w:rsid w:val="00E219D2"/>
    <w:rsid w:val="00E24628"/>
    <w:rsid w:val="00E26A3B"/>
    <w:rsid w:val="00E305BA"/>
    <w:rsid w:val="00E30654"/>
    <w:rsid w:val="00E30E61"/>
    <w:rsid w:val="00E31C05"/>
    <w:rsid w:val="00E33F7B"/>
    <w:rsid w:val="00E3415C"/>
    <w:rsid w:val="00E3428C"/>
    <w:rsid w:val="00E34A11"/>
    <w:rsid w:val="00E37226"/>
    <w:rsid w:val="00E3735D"/>
    <w:rsid w:val="00E41301"/>
    <w:rsid w:val="00E419B8"/>
    <w:rsid w:val="00E421FB"/>
    <w:rsid w:val="00E425A2"/>
    <w:rsid w:val="00E434D5"/>
    <w:rsid w:val="00E43BC9"/>
    <w:rsid w:val="00E43FF6"/>
    <w:rsid w:val="00E44CE1"/>
    <w:rsid w:val="00E44D7D"/>
    <w:rsid w:val="00E46DD1"/>
    <w:rsid w:val="00E5062E"/>
    <w:rsid w:val="00E506BB"/>
    <w:rsid w:val="00E5247D"/>
    <w:rsid w:val="00E52D70"/>
    <w:rsid w:val="00E53B66"/>
    <w:rsid w:val="00E54064"/>
    <w:rsid w:val="00E541AE"/>
    <w:rsid w:val="00E5437D"/>
    <w:rsid w:val="00E54CB2"/>
    <w:rsid w:val="00E55284"/>
    <w:rsid w:val="00E57BB4"/>
    <w:rsid w:val="00E6062E"/>
    <w:rsid w:val="00E612F7"/>
    <w:rsid w:val="00E65F49"/>
    <w:rsid w:val="00E66396"/>
    <w:rsid w:val="00E6655E"/>
    <w:rsid w:val="00E66D6D"/>
    <w:rsid w:val="00E6C029"/>
    <w:rsid w:val="00E70392"/>
    <w:rsid w:val="00E7159A"/>
    <w:rsid w:val="00E71846"/>
    <w:rsid w:val="00E71EF9"/>
    <w:rsid w:val="00E727BF"/>
    <w:rsid w:val="00E73B90"/>
    <w:rsid w:val="00E75D9A"/>
    <w:rsid w:val="00E8003A"/>
    <w:rsid w:val="00E825C1"/>
    <w:rsid w:val="00E82641"/>
    <w:rsid w:val="00E842B3"/>
    <w:rsid w:val="00E844CE"/>
    <w:rsid w:val="00E84CF5"/>
    <w:rsid w:val="00E86BD9"/>
    <w:rsid w:val="00E90E29"/>
    <w:rsid w:val="00E91EB9"/>
    <w:rsid w:val="00E932E0"/>
    <w:rsid w:val="00E93A90"/>
    <w:rsid w:val="00E94720"/>
    <w:rsid w:val="00E96BBC"/>
    <w:rsid w:val="00E97DBE"/>
    <w:rsid w:val="00EA0CE4"/>
    <w:rsid w:val="00EA1BE6"/>
    <w:rsid w:val="00EA229A"/>
    <w:rsid w:val="00EA2DC7"/>
    <w:rsid w:val="00EA5402"/>
    <w:rsid w:val="00EA5950"/>
    <w:rsid w:val="00EA660C"/>
    <w:rsid w:val="00EA6CF6"/>
    <w:rsid w:val="00EA79DA"/>
    <w:rsid w:val="00EA7B24"/>
    <w:rsid w:val="00EB2129"/>
    <w:rsid w:val="00EB2266"/>
    <w:rsid w:val="00EB2BC1"/>
    <w:rsid w:val="00EB5163"/>
    <w:rsid w:val="00EC01C7"/>
    <w:rsid w:val="00EC0C90"/>
    <w:rsid w:val="00EC20ED"/>
    <w:rsid w:val="00EC4F8F"/>
    <w:rsid w:val="00EC5E60"/>
    <w:rsid w:val="00EC7043"/>
    <w:rsid w:val="00EC7935"/>
    <w:rsid w:val="00EC7B7E"/>
    <w:rsid w:val="00EC7C11"/>
    <w:rsid w:val="00ED07EC"/>
    <w:rsid w:val="00ED0870"/>
    <w:rsid w:val="00ED3627"/>
    <w:rsid w:val="00ED47E6"/>
    <w:rsid w:val="00ED4AE8"/>
    <w:rsid w:val="00ED4D3D"/>
    <w:rsid w:val="00ED5C9B"/>
    <w:rsid w:val="00ED5D1C"/>
    <w:rsid w:val="00ED6B63"/>
    <w:rsid w:val="00ED7861"/>
    <w:rsid w:val="00EE1FA3"/>
    <w:rsid w:val="00EE29F5"/>
    <w:rsid w:val="00EE3968"/>
    <w:rsid w:val="00EE403C"/>
    <w:rsid w:val="00EE4DF3"/>
    <w:rsid w:val="00EE7662"/>
    <w:rsid w:val="00EE78A6"/>
    <w:rsid w:val="00EF0EC7"/>
    <w:rsid w:val="00EF2BA0"/>
    <w:rsid w:val="00EF2F36"/>
    <w:rsid w:val="00EF6D0B"/>
    <w:rsid w:val="00F00265"/>
    <w:rsid w:val="00F0186C"/>
    <w:rsid w:val="00F01D47"/>
    <w:rsid w:val="00F024CC"/>
    <w:rsid w:val="00F02534"/>
    <w:rsid w:val="00F05445"/>
    <w:rsid w:val="00F0554E"/>
    <w:rsid w:val="00F059B2"/>
    <w:rsid w:val="00F05BBE"/>
    <w:rsid w:val="00F061E5"/>
    <w:rsid w:val="00F06D0B"/>
    <w:rsid w:val="00F0728A"/>
    <w:rsid w:val="00F07413"/>
    <w:rsid w:val="00F07551"/>
    <w:rsid w:val="00F10D1D"/>
    <w:rsid w:val="00F10FD5"/>
    <w:rsid w:val="00F13BA3"/>
    <w:rsid w:val="00F13CC8"/>
    <w:rsid w:val="00F140CC"/>
    <w:rsid w:val="00F141CD"/>
    <w:rsid w:val="00F15994"/>
    <w:rsid w:val="00F2185C"/>
    <w:rsid w:val="00F22A4D"/>
    <w:rsid w:val="00F23C75"/>
    <w:rsid w:val="00F24374"/>
    <w:rsid w:val="00F24D0F"/>
    <w:rsid w:val="00F24E57"/>
    <w:rsid w:val="00F2715F"/>
    <w:rsid w:val="00F27AAE"/>
    <w:rsid w:val="00F30232"/>
    <w:rsid w:val="00F31071"/>
    <w:rsid w:val="00F32903"/>
    <w:rsid w:val="00F333B3"/>
    <w:rsid w:val="00F33DC6"/>
    <w:rsid w:val="00F346B9"/>
    <w:rsid w:val="00F34C81"/>
    <w:rsid w:val="00F34FEC"/>
    <w:rsid w:val="00F35C9D"/>
    <w:rsid w:val="00F36ACF"/>
    <w:rsid w:val="00F36EC8"/>
    <w:rsid w:val="00F37264"/>
    <w:rsid w:val="00F3794B"/>
    <w:rsid w:val="00F4099A"/>
    <w:rsid w:val="00F40F12"/>
    <w:rsid w:val="00F418CF"/>
    <w:rsid w:val="00F419D0"/>
    <w:rsid w:val="00F41AE2"/>
    <w:rsid w:val="00F424BA"/>
    <w:rsid w:val="00F42FE2"/>
    <w:rsid w:val="00F43A41"/>
    <w:rsid w:val="00F4436D"/>
    <w:rsid w:val="00F44ADB"/>
    <w:rsid w:val="00F4613D"/>
    <w:rsid w:val="00F4731D"/>
    <w:rsid w:val="00F50F86"/>
    <w:rsid w:val="00F51851"/>
    <w:rsid w:val="00F51E39"/>
    <w:rsid w:val="00F5214B"/>
    <w:rsid w:val="00F5365E"/>
    <w:rsid w:val="00F543FA"/>
    <w:rsid w:val="00F56048"/>
    <w:rsid w:val="00F5660C"/>
    <w:rsid w:val="00F578E1"/>
    <w:rsid w:val="00F57AC9"/>
    <w:rsid w:val="00F61DBB"/>
    <w:rsid w:val="00F6520E"/>
    <w:rsid w:val="00F65FDF"/>
    <w:rsid w:val="00F666EB"/>
    <w:rsid w:val="00F70822"/>
    <w:rsid w:val="00F720A6"/>
    <w:rsid w:val="00F726CD"/>
    <w:rsid w:val="00F730BF"/>
    <w:rsid w:val="00F7344F"/>
    <w:rsid w:val="00F75C23"/>
    <w:rsid w:val="00F761A6"/>
    <w:rsid w:val="00F768CC"/>
    <w:rsid w:val="00F76E6E"/>
    <w:rsid w:val="00F771F6"/>
    <w:rsid w:val="00F777FC"/>
    <w:rsid w:val="00F779AA"/>
    <w:rsid w:val="00F81076"/>
    <w:rsid w:val="00F81826"/>
    <w:rsid w:val="00F82397"/>
    <w:rsid w:val="00F84531"/>
    <w:rsid w:val="00F846E0"/>
    <w:rsid w:val="00F848AD"/>
    <w:rsid w:val="00F85AA7"/>
    <w:rsid w:val="00F871CF"/>
    <w:rsid w:val="00F872C5"/>
    <w:rsid w:val="00F87DF0"/>
    <w:rsid w:val="00F91C11"/>
    <w:rsid w:val="00F91D74"/>
    <w:rsid w:val="00F92118"/>
    <w:rsid w:val="00F9309F"/>
    <w:rsid w:val="00F935BD"/>
    <w:rsid w:val="00F93F0D"/>
    <w:rsid w:val="00F944FF"/>
    <w:rsid w:val="00F96625"/>
    <w:rsid w:val="00F96670"/>
    <w:rsid w:val="00FA03BD"/>
    <w:rsid w:val="00FA0820"/>
    <w:rsid w:val="00FA2D74"/>
    <w:rsid w:val="00FA2F35"/>
    <w:rsid w:val="00FA363C"/>
    <w:rsid w:val="00FA463B"/>
    <w:rsid w:val="00FA4814"/>
    <w:rsid w:val="00FA54FF"/>
    <w:rsid w:val="00FB18DC"/>
    <w:rsid w:val="00FB199E"/>
    <w:rsid w:val="00FB325F"/>
    <w:rsid w:val="00FB3C60"/>
    <w:rsid w:val="00FB56C0"/>
    <w:rsid w:val="00FB5E34"/>
    <w:rsid w:val="00FB6CEF"/>
    <w:rsid w:val="00FC1876"/>
    <w:rsid w:val="00FC1B55"/>
    <w:rsid w:val="00FC2A1B"/>
    <w:rsid w:val="00FC33FC"/>
    <w:rsid w:val="00FC425D"/>
    <w:rsid w:val="00FC5F75"/>
    <w:rsid w:val="00FC6CD7"/>
    <w:rsid w:val="00FC6EF3"/>
    <w:rsid w:val="00FC7704"/>
    <w:rsid w:val="00FC7DB6"/>
    <w:rsid w:val="00FD0173"/>
    <w:rsid w:val="00FD0B0E"/>
    <w:rsid w:val="00FD113E"/>
    <w:rsid w:val="00FD1A32"/>
    <w:rsid w:val="00FD4052"/>
    <w:rsid w:val="00FD496E"/>
    <w:rsid w:val="00FD548F"/>
    <w:rsid w:val="00FD756F"/>
    <w:rsid w:val="00FE0634"/>
    <w:rsid w:val="00FE1C8E"/>
    <w:rsid w:val="00FE35D2"/>
    <w:rsid w:val="00FE443D"/>
    <w:rsid w:val="00FE5424"/>
    <w:rsid w:val="00FE694C"/>
    <w:rsid w:val="00FF110E"/>
    <w:rsid w:val="00FF1C5F"/>
    <w:rsid w:val="00FF2443"/>
    <w:rsid w:val="00FF29A2"/>
    <w:rsid w:val="00FF2C71"/>
    <w:rsid w:val="00FF3C2C"/>
    <w:rsid w:val="00FF40BD"/>
    <w:rsid w:val="00FF4518"/>
    <w:rsid w:val="00FF4603"/>
    <w:rsid w:val="00FF6CA9"/>
    <w:rsid w:val="00FF6ED8"/>
    <w:rsid w:val="00FF722C"/>
    <w:rsid w:val="02C22FAD"/>
    <w:rsid w:val="03565755"/>
    <w:rsid w:val="03DFC186"/>
    <w:rsid w:val="05A74ABF"/>
    <w:rsid w:val="05B79BFF"/>
    <w:rsid w:val="0F77E0AB"/>
    <w:rsid w:val="104C8DDD"/>
    <w:rsid w:val="1069E8AE"/>
    <w:rsid w:val="10B19590"/>
    <w:rsid w:val="117978B8"/>
    <w:rsid w:val="11A7F2B5"/>
    <w:rsid w:val="1402FBB2"/>
    <w:rsid w:val="15423EA8"/>
    <w:rsid w:val="16AB53ED"/>
    <w:rsid w:val="175377E5"/>
    <w:rsid w:val="17AD2104"/>
    <w:rsid w:val="17C8A0B3"/>
    <w:rsid w:val="1828F79E"/>
    <w:rsid w:val="18408E49"/>
    <w:rsid w:val="189120A8"/>
    <w:rsid w:val="18D9DB85"/>
    <w:rsid w:val="1B716BA7"/>
    <w:rsid w:val="1D088D9D"/>
    <w:rsid w:val="1EE585D9"/>
    <w:rsid w:val="22B34744"/>
    <w:rsid w:val="22C9F027"/>
    <w:rsid w:val="23384C71"/>
    <w:rsid w:val="233C0112"/>
    <w:rsid w:val="25BFC95A"/>
    <w:rsid w:val="26799701"/>
    <w:rsid w:val="281C04DF"/>
    <w:rsid w:val="28DB41F9"/>
    <w:rsid w:val="29D37B19"/>
    <w:rsid w:val="2D617C25"/>
    <w:rsid w:val="2DC05B66"/>
    <w:rsid w:val="2E528E80"/>
    <w:rsid w:val="2EBD0C45"/>
    <w:rsid w:val="2F748717"/>
    <w:rsid w:val="3256C53B"/>
    <w:rsid w:val="3305BA52"/>
    <w:rsid w:val="3556D21F"/>
    <w:rsid w:val="3632CD17"/>
    <w:rsid w:val="36E13B56"/>
    <w:rsid w:val="37C46422"/>
    <w:rsid w:val="38B1B62B"/>
    <w:rsid w:val="39565F9A"/>
    <w:rsid w:val="398E553D"/>
    <w:rsid w:val="3B82D777"/>
    <w:rsid w:val="3B90DC5F"/>
    <w:rsid w:val="3C5572F2"/>
    <w:rsid w:val="3F2023A6"/>
    <w:rsid w:val="41383F7B"/>
    <w:rsid w:val="41411162"/>
    <w:rsid w:val="41C90EF2"/>
    <w:rsid w:val="41EE7A27"/>
    <w:rsid w:val="42AC2A99"/>
    <w:rsid w:val="434EF885"/>
    <w:rsid w:val="443F7C5E"/>
    <w:rsid w:val="4520476E"/>
    <w:rsid w:val="47853ADC"/>
    <w:rsid w:val="49A5C1B4"/>
    <w:rsid w:val="4A6C96AA"/>
    <w:rsid w:val="4B994C72"/>
    <w:rsid w:val="4BB8A70C"/>
    <w:rsid w:val="4C3D0B18"/>
    <w:rsid w:val="4EF2A79D"/>
    <w:rsid w:val="4F818D76"/>
    <w:rsid w:val="5230DB2D"/>
    <w:rsid w:val="5449F436"/>
    <w:rsid w:val="55C81C3D"/>
    <w:rsid w:val="56102268"/>
    <w:rsid w:val="56D19ACF"/>
    <w:rsid w:val="56DF7628"/>
    <w:rsid w:val="5792EE4D"/>
    <w:rsid w:val="580539A4"/>
    <w:rsid w:val="5C2C8DA7"/>
    <w:rsid w:val="5CF961CB"/>
    <w:rsid w:val="5D621E18"/>
    <w:rsid w:val="5D8DE536"/>
    <w:rsid w:val="5D9F58E6"/>
    <w:rsid w:val="5DA9936B"/>
    <w:rsid w:val="5DBDCB9B"/>
    <w:rsid w:val="5DDD74D4"/>
    <w:rsid w:val="5E54AB28"/>
    <w:rsid w:val="60A4F183"/>
    <w:rsid w:val="60ECABAE"/>
    <w:rsid w:val="635E6B05"/>
    <w:rsid w:val="65BB5800"/>
    <w:rsid w:val="662C4BF7"/>
    <w:rsid w:val="669FD56A"/>
    <w:rsid w:val="66BF6D8A"/>
    <w:rsid w:val="69D31142"/>
    <w:rsid w:val="6A3F7430"/>
    <w:rsid w:val="6BFDFAE9"/>
    <w:rsid w:val="6C4F5456"/>
    <w:rsid w:val="6E7BB53F"/>
    <w:rsid w:val="6F7C8481"/>
    <w:rsid w:val="7232F66F"/>
    <w:rsid w:val="72A6A283"/>
    <w:rsid w:val="7445D57A"/>
    <w:rsid w:val="74A81AD4"/>
    <w:rsid w:val="763B1760"/>
    <w:rsid w:val="766D8088"/>
    <w:rsid w:val="76A1AE7B"/>
    <w:rsid w:val="771ADA6C"/>
    <w:rsid w:val="77F3E6BD"/>
    <w:rsid w:val="78FDB165"/>
    <w:rsid w:val="792D2AE6"/>
    <w:rsid w:val="798EB6DD"/>
    <w:rsid w:val="7D19A767"/>
    <w:rsid w:val="7E6227D5"/>
    <w:rsid w:val="7E9240BD"/>
    <w:rsid w:val="7EA6D165"/>
    <w:rsid w:val="7F5C3993"/>
    <w:rsid w:val="7FAFEA98"/>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9E0076A"/>
  <w15:docId w15:val="{584F02E3-FE4B-1F47-AB5D-4599CF41D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4" w:unhideWhenUsed="1" w:qFormat="1"/>
    <w:lsdException w:name="heading 3" w:semiHidden="1" w:uiPriority="4" w:unhideWhenUsed="1" w:qFormat="1"/>
    <w:lsdException w:name="heading 4" w:semiHidden="1" w:uiPriority="23" w:qFormat="1"/>
    <w:lsdException w:name="heading 5" w:semiHidden="1" w:uiPriority="23" w:unhideWhenUsed="1" w:qFormat="1"/>
    <w:lsdException w:name="heading 6" w:semiHidden="1" w:uiPriority="23" w:qFormat="1"/>
    <w:lsdException w:name="heading 7" w:semiHidden="1" w:uiPriority="23" w:qFormat="1"/>
    <w:lsdException w:name="heading 8" w:semiHidden="1" w:uiPriority="23" w:qFormat="1"/>
    <w:lsdException w:name="heading 9" w:semiHidden="1" w:uiPriority="23"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6"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30" w:qFormat="1"/>
    <w:lsdException w:name="Intense Quote" w:semiHidden="1"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26" w:qFormat="1"/>
    <w:lsdException w:name="Intense Emphasis" w:semiHidden="1"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280E"/>
    <w:pPr>
      <w:spacing w:after="160" w:line="259" w:lineRule="auto"/>
    </w:pPr>
    <w:rPr>
      <w:kern w:val="2"/>
      <w:sz w:val="22"/>
      <w:szCs w:val="22"/>
      <w:lang w:val="en-CA"/>
      <w14:ligatures w14:val="standardContextual"/>
    </w:rPr>
  </w:style>
  <w:style w:type="paragraph" w:styleId="Heading1">
    <w:name w:val="heading 1"/>
    <w:basedOn w:val="Normal"/>
    <w:next w:val="BodyText"/>
    <w:link w:val="Heading1Char"/>
    <w:uiPriority w:val="9"/>
    <w:qFormat/>
    <w:rsid w:val="003F0415"/>
    <w:pPr>
      <w:keepNext/>
      <w:keepLines/>
      <w:spacing w:before="240"/>
      <w:outlineLvl w:val="0"/>
    </w:pPr>
    <w:rPr>
      <w:rFonts w:asciiTheme="majorHAnsi" w:eastAsiaTheme="majorEastAsia" w:hAnsiTheme="majorHAnsi" w:cstheme="majorBidi"/>
      <w:b/>
      <w:bCs/>
      <w:color w:val="3F0730"/>
      <w:sz w:val="28"/>
      <w:szCs w:val="28"/>
    </w:rPr>
  </w:style>
  <w:style w:type="paragraph" w:styleId="Heading2">
    <w:name w:val="heading 2"/>
    <w:basedOn w:val="Normal"/>
    <w:next w:val="BodyText"/>
    <w:link w:val="Heading2Char"/>
    <w:uiPriority w:val="4"/>
    <w:qFormat/>
    <w:rsid w:val="003F0415"/>
    <w:pPr>
      <w:keepNext/>
      <w:keepLines/>
      <w:spacing w:before="240"/>
      <w:outlineLvl w:val="1"/>
    </w:pPr>
    <w:rPr>
      <w:rFonts w:asciiTheme="majorHAnsi" w:eastAsiaTheme="majorEastAsia" w:hAnsiTheme="majorHAnsi" w:cstheme="majorBidi"/>
      <w:b/>
      <w:bCs/>
      <w:color w:val="3F0730"/>
      <w:sz w:val="28"/>
      <w:szCs w:val="26"/>
    </w:rPr>
  </w:style>
  <w:style w:type="paragraph" w:styleId="Heading3">
    <w:name w:val="heading 3"/>
    <w:basedOn w:val="Normal"/>
    <w:next w:val="BodyText"/>
    <w:link w:val="Heading3Char"/>
    <w:uiPriority w:val="4"/>
    <w:qFormat/>
    <w:rsid w:val="003F0415"/>
    <w:pPr>
      <w:keepNext/>
      <w:keepLines/>
      <w:spacing w:before="240"/>
      <w:outlineLvl w:val="2"/>
    </w:pPr>
    <w:rPr>
      <w:rFonts w:eastAsiaTheme="majorEastAsia" w:cstheme="majorBidi"/>
      <w:color w:val="3F0730"/>
      <w:sz w:val="24"/>
    </w:rPr>
  </w:style>
  <w:style w:type="paragraph" w:styleId="Heading4">
    <w:name w:val="heading 4"/>
    <w:aliases w:val="Heading 4 (table &amp; chart)"/>
    <w:basedOn w:val="Normal"/>
    <w:next w:val="Normal"/>
    <w:link w:val="Heading4Char"/>
    <w:uiPriority w:val="23"/>
    <w:semiHidden/>
    <w:qFormat/>
    <w:rsid w:val="00AB5A91"/>
    <w:pPr>
      <w:keepNext/>
      <w:keepLines/>
      <w:numPr>
        <w:ilvl w:val="3"/>
        <w:numId w:val="17"/>
      </w:numPr>
      <w:outlineLvl w:val="3"/>
    </w:pPr>
    <w:rPr>
      <w:rFonts w:asciiTheme="majorHAnsi" w:eastAsiaTheme="majorEastAsia" w:hAnsiTheme="majorHAnsi" w:cstheme="majorBidi"/>
      <w:b/>
      <w:iCs/>
      <w:color w:val="2CB9FF" w:themeColor="accent2"/>
    </w:rPr>
  </w:style>
  <w:style w:type="paragraph" w:styleId="Heading5">
    <w:name w:val="heading 5"/>
    <w:basedOn w:val="Normal"/>
    <w:next w:val="Normal"/>
    <w:link w:val="Heading5Char"/>
    <w:uiPriority w:val="23"/>
    <w:semiHidden/>
    <w:qFormat/>
    <w:rsid w:val="00AB5A91"/>
    <w:pPr>
      <w:keepNext/>
      <w:keepLines/>
      <w:numPr>
        <w:ilvl w:val="4"/>
        <w:numId w:val="17"/>
      </w:numPr>
      <w:spacing w:before="40" w:after="0"/>
      <w:outlineLvl w:val="4"/>
    </w:pPr>
    <w:rPr>
      <w:rFonts w:asciiTheme="majorHAnsi" w:eastAsiaTheme="majorEastAsia" w:hAnsiTheme="majorHAnsi" w:cstheme="majorBidi"/>
      <w:color w:val="BF00BF" w:themeColor="accent1" w:themeShade="BF"/>
    </w:rPr>
  </w:style>
  <w:style w:type="paragraph" w:styleId="Heading6">
    <w:name w:val="heading 6"/>
    <w:basedOn w:val="Normal"/>
    <w:next w:val="Normal"/>
    <w:link w:val="Heading6Char"/>
    <w:uiPriority w:val="23"/>
    <w:semiHidden/>
    <w:qFormat/>
    <w:rsid w:val="00AB5A91"/>
    <w:pPr>
      <w:keepNext/>
      <w:keepLines/>
      <w:numPr>
        <w:ilvl w:val="5"/>
        <w:numId w:val="17"/>
      </w:numPr>
      <w:spacing w:before="40" w:after="0"/>
      <w:outlineLvl w:val="5"/>
    </w:pPr>
    <w:rPr>
      <w:rFonts w:asciiTheme="majorHAnsi" w:eastAsiaTheme="majorEastAsia" w:hAnsiTheme="majorHAnsi" w:cstheme="majorBidi"/>
      <w:color w:val="7F007F" w:themeColor="accent1" w:themeShade="7F"/>
    </w:rPr>
  </w:style>
  <w:style w:type="paragraph" w:styleId="Heading7">
    <w:name w:val="heading 7"/>
    <w:basedOn w:val="Normal"/>
    <w:next w:val="Normal"/>
    <w:link w:val="Heading7Char"/>
    <w:uiPriority w:val="23"/>
    <w:semiHidden/>
    <w:qFormat/>
    <w:rsid w:val="00AB5A91"/>
    <w:pPr>
      <w:keepNext/>
      <w:keepLines/>
      <w:numPr>
        <w:ilvl w:val="6"/>
        <w:numId w:val="17"/>
      </w:numPr>
      <w:spacing w:before="40" w:after="0"/>
      <w:outlineLvl w:val="6"/>
    </w:pPr>
    <w:rPr>
      <w:rFonts w:asciiTheme="majorHAnsi" w:eastAsiaTheme="majorEastAsia" w:hAnsiTheme="majorHAnsi" w:cstheme="majorBidi"/>
      <w:i/>
      <w:iCs/>
      <w:color w:val="7F007F" w:themeColor="accent1" w:themeShade="7F"/>
    </w:rPr>
  </w:style>
  <w:style w:type="paragraph" w:styleId="Heading8">
    <w:name w:val="heading 8"/>
    <w:basedOn w:val="Normal"/>
    <w:next w:val="Normal"/>
    <w:link w:val="Heading8Char"/>
    <w:uiPriority w:val="23"/>
    <w:semiHidden/>
    <w:qFormat/>
    <w:rsid w:val="00AB5A91"/>
    <w:pPr>
      <w:keepNext/>
      <w:keepLines/>
      <w:numPr>
        <w:ilvl w:val="7"/>
        <w:numId w:val="17"/>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23"/>
    <w:semiHidden/>
    <w:qFormat/>
    <w:rsid w:val="00AB5A91"/>
    <w:pPr>
      <w:keepNext/>
      <w:keepLines/>
      <w:numPr>
        <w:ilvl w:val="8"/>
        <w:numId w:val="17"/>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unhideWhenUsed/>
    <w:rsid w:val="00D94C1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94C15"/>
  </w:style>
  <w:style w:type="paragraph" w:customStyle="1" w:styleId="TableColumnHeading">
    <w:name w:val="Table Column Heading"/>
    <w:basedOn w:val="BodyText"/>
    <w:uiPriority w:val="7"/>
    <w:qFormat/>
    <w:rsid w:val="00AB5A91"/>
    <w:pPr>
      <w:spacing w:before="60" w:after="60"/>
    </w:pPr>
    <w:rPr>
      <w:b/>
      <w:bCs/>
    </w:rPr>
  </w:style>
  <w:style w:type="paragraph" w:styleId="Footer">
    <w:name w:val="footer"/>
    <w:basedOn w:val="Normal"/>
    <w:link w:val="FooterChar"/>
    <w:uiPriority w:val="99"/>
    <w:unhideWhenUsed/>
    <w:rsid w:val="00D94C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D94C15"/>
    <w:rPr>
      <w:kern w:val="2"/>
      <w:sz w:val="22"/>
      <w:szCs w:val="22"/>
      <w:lang w:val="en-CA"/>
      <w14:ligatures w14:val="standardContextual"/>
    </w:rPr>
  </w:style>
  <w:style w:type="paragraph" w:customStyle="1" w:styleId="TableColumnHeadingRight">
    <w:name w:val="Table Column Heading Right"/>
    <w:basedOn w:val="TableColumnHeading"/>
    <w:uiPriority w:val="7"/>
    <w:qFormat/>
    <w:rsid w:val="00AB5A91"/>
    <w:pPr>
      <w:jc w:val="right"/>
    </w:pPr>
  </w:style>
  <w:style w:type="paragraph" w:customStyle="1" w:styleId="PageTitle">
    <w:name w:val="Page Title"/>
    <w:basedOn w:val="Normal"/>
    <w:next w:val="BodyText"/>
    <w:uiPriority w:val="3"/>
    <w:qFormat/>
    <w:rsid w:val="003F0415"/>
    <w:pPr>
      <w:keepNext/>
      <w:spacing w:before="480"/>
      <w:outlineLvl w:val="0"/>
    </w:pPr>
    <w:rPr>
      <w:rFonts w:asciiTheme="majorHAnsi" w:hAnsiTheme="majorHAnsi"/>
      <w:b/>
      <w:noProof/>
      <w:color w:val="3F0730"/>
      <w:sz w:val="32"/>
      <w:szCs w:val="48"/>
    </w:rPr>
  </w:style>
  <w:style w:type="paragraph" w:customStyle="1" w:styleId="TableBodyRight">
    <w:name w:val="Table Body Right"/>
    <w:basedOn w:val="TableBody"/>
    <w:uiPriority w:val="8"/>
    <w:qFormat/>
    <w:rsid w:val="00AB5A91"/>
    <w:pPr>
      <w:jc w:val="right"/>
    </w:pPr>
  </w:style>
  <w:style w:type="character" w:customStyle="1" w:styleId="Bold">
    <w:name w:val="Bold"/>
    <w:basedOn w:val="DefaultParagraphFont"/>
    <w:uiPriority w:val="2"/>
    <w:qFormat/>
    <w:rsid w:val="002D313A"/>
    <w:rPr>
      <w:rFonts w:asciiTheme="minorHAnsi" w:hAnsiTheme="minorHAnsi"/>
      <w:b/>
      <w:i w:val="0"/>
      <w:color w:val="auto"/>
    </w:rPr>
  </w:style>
  <w:style w:type="paragraph" w:customStyle="1" w:styleId="DocumentTitle">
    <w:name w:val="Document Title"/>
    <w:next w:val="DocumentSubtitle"/>
    <w:uiPriority w:val="26"/>
    <w:rsid w:val="00AB5A91"/>
    <w:pPr>
      <w:framePr w:w="8108" w:wrap="notBeside" w:vAnchor="page" w:hAnchor="page" w:x="710" w:y="2149" w:anchorLock="1"/>
      <w:ind w:right="306"/>
    </w:pPr>
    <w:rPr>
      <w:rFonts w:asciiTheme="majorHAnsi" w:hAnsiTheme="majorHAnsi"/>
      <w:b/>
      <w:bCs/>
      <w:color w:val="000000" w:themeColor="text1"/>
      <w:sz w:val="52"/>
      <w:szCs w:val="22"/>
      <w:lang w:val="en-GB"/>
    </w:rPr>
  </w:style>
  <w:style w:type="paragraph" w:styleId="Header">
    <w:name w:val="header"/>
    <w:basedOn w:val="Normal"/>
    <w:link w:val="HeaderChar"/>
    <w:uiPriority w:val="99"/>
    <w:unhideWhenUsed/>
    <w:rsid w:val="00AB5A91"/>
    <w:pPr>
      <w:spacing w:after="0"/>
      <w:ind w:left="3969"/>
      <w:jc w:val="right"/>
    </w:pPr>
    <w:rPr>
      <w:noProof/>
      <w:sz w:val="18"/>
    </w:rPr>
  </w:style>
  <w:style w:type="paragraph" w:styleId="BalloonText">
    <w:name w:val="Balloon Text"/>
    <w:basedOn w:val="Normal"/>
    <w:link w:val="BalloonTextChar"/>
    <w:uiPriority w:val="99"/>
    <w:semiHidden/>
    <w:unhideWhenUsed/>
    <w:rsid w:val="00AB5A9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5A91"/>
    <w:rPr>
      <w:rFonts w:ascii="Tahoma" w:hAnsi="Tahoma" w:cs="Tahoma"/>
      <w:color w:val="6E6E6E"/>
      <w:sz w:val="16"/>
      <w:szCs w:val="16"/>
      <w:lang w:val="en-GB"/>
    </w:rPr>
  </w:style>
  <w:style w:type="character" w:customStyle="1" w:styleId="HeaderChar">
    <w:name w:val="Header Char"/>
    <w:basedOn w:val="DefaultParagraphFont"/>
    <w:link w:val="Header"/>
    <w:uiPriority w:val="99"/>
    <w:rsid w:val="00AB5A91"/>
    <w:rPr>
      <w:noProof/>
      <w:color w:val="6E6E6E"/>
      <w:sz w:val="18"/>
      <w:lang w:val="en-GB"/>
    </w:rPr>
  </w:style>
  <w:style w:type="character" w:customStyle="1" w:styleId="Heading1Char">
    <w:name w:val="Heading 1 Char"/>
    <w:basedOn w:val="DefaultParagraphFont"/>
    <w:link w:val="Heading1"/>
    <w:uiPriority w:val="9"/>
    <w:rsid w:val="003F0415"/>
    <w:rPr>
      <w:rFonts w:asciiTheme="majorHAnsi" w:eastAsiaTheme="majorEastAsia" w:hAnsiTheme="majorHAnsi" w:cstheme="majorBidi"/>
      <w:b/>
      <w:bCs/>
      <w:color w:val="3F0730"/>
      <w:kern w:val="2"/>
      <w:sz w:val="28"/>
      <w:szCs w:val="28"/>
      <w:lang w:val="en-GB"/>
      <w14:ligatures w14:val="standardContextual"/>
    </w:rPr>
  </w:style>
  <w:style w:type="character" w:customStyle="1" w:styleId="Heading2Char">
    <w:name w:val="Heading 2 Char"/>
    <w:basedOn w:val="DefaultParagraphFont"/>
    <w:link w:val="Heading2"/>
    <w:uiPriority w:val="4"/>
    <w:rsid w:val="003F0415"/>
    <w:rPr>
      <w:rFonts w:asciiTheme="majorHAnsi" w:eastAsiaTheme="majorEastAsia" w:hAnsiTheme="majorHAnsi" w:cstheme="majorBidi"/>
      <w:b/>
      <w:bCs/>
      <w:color w:val="3F0730"/>
      <w:kern w:val="2"/>
      <w:sz w:val="28"/>
      <w:szCs w:val="26"/>
      <w:lang w:val="en-GB"/>
      <w14:ligatures w14:val="standardContextual"/>
    </w:rPr>
  </w:style>
  <w:style w:type="table" w:styleId="TableGrid">
    <w:name w:val="Table Grid"/>
    <w:basedOn w:val="TableNormal"/>
    <w:uiPriority w:val="39"/>
    <w:rsid w:val="00AB5A9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AB5A91"/>
    <w:pPr>
      <w:spacing w:before="60" w:after="60"/>
    </w:pPr>
    <w:rPr>
      <w:rFonts w:ascii="HelveticaNeueLT Pro 45 Lt" w:hAnsi="HelveticaNeueLT Pro 45 Lt"/>
      <w:lang w:eastAsia="en-NZ"/>
    </w:rPr>
  </w:style>
  <w:style w:type="paragraph" w:styleId="ListBullet">
    <w:name w:val="List Bullet"/>
    <w:basedOn w:val="Normal"/>
    <w:uiPriority w:val="99"/>
    <w:semiHidden/>
    <w:rsid w:val="00AB5A91"/>
    <w:pPr>
      <w:numPr>
        <w:numId w:val="1"/>
      </w:numPr>
      <w:contextualSpacing/>
    </w:pPr>
  </w:style>
  <w:style w:type="paragraph" w:styleId="ListBullet2">
    <w:name w:val="List Bullet 2"/>
    <w:basedOn w:val="Normal"/>
    <w:uiPriority w:val="99"/>
    <w:semiHidden/>
    <w:rsid w:val="00AB5A91"/>
    <w:pPr>
      <w:numPr>
        <w:numId w:val="2"/>
      </w:numPr>
      <w:contextualSpacing/>
    </w:pPr>
  </w:style>
  <w:style w:type="paragraph" w:styleId="ListBullet3">
    <w:name w:val="List Bullet 3"/>
    <w:basedOn w:val="Normal"/>
    <w:uiPriority w:val="99"/>
    <w:semiHidden/>
    <w:rsid w:val="00AB5A91"/>
    <w:pPr>
      <w:numPr>
        <w:numId w:val="3"/>
      </w:numPr>
      <w:contextualSpacing/>
    </w:pPr>
  </w:style>
  <w:style w:type="paragraph" w:styleId="ListBullet4">
    <w:name w:val="List Bullet 4"/>
    <w:basedOn w:val="Normal"/>
    <w:uiPriority w:val="99"/>
    <w:semiHidden/>
    <w:rsid w:val="00AB5A91"/>
    <w:pPr>
      <w:numPr>
        <w:numId w:val="4"/>
      </w:numPr>
      <w:contextualSpacing/>
    </w:pPr>
  </w:style>
  <w:style w:type="paragraph" w:styleId="ListBullet5">
    <w:name w:val="List Bullet 5"/>
    <w:basedOn w:val="Normal"/>
    <w:uiPriority w:val="99"/>
    <w:semiHidden/>
    <w:rsid w:val="00AB5A91"/>
    <w:pPr>
      <w:numPr>
        <w:numId w:val="5"/>
      </w:numPr>
      <w:contextualSpacing/>
    </w:pPr>
  </w:style>
  <w:style w:type="paragraph" w:styleId="ListNumber">
    <w:name w:val="List Number"/>
    <w:basedOn w:val="Normal"/>
    <w:uiPriority w:val="99"/>
    <w:semiHidden/>
    <w:rsid w:val="00AB5A91"/>
    <w:pPr>
      <w:numPr>
        <w:numId w:val="6"/>
      </w:numPr>
      <w:contextualSpacing/>
    </w:pPr>
  </w:style>
  <w:style w:type="paragraph" w:styleId="ListNumber2">
    <w:name w:val="List Number 2"/>
    <w:basedOn w:val="Normal"/>
    <w:uiPriority w:val="99"/>
    <w:semiHidden/>
    <w:rsid w:val="00AB5A91"/>
    <w:pPr>
      <w:numPr>
        <w:numId w:val="7"/>
      </w:numPr>
      <w:contextualSpacing/>
    </w:pPr>
  </w:style>
  <w:style w:type="paragraph" w:styleId="ListNumber3">
    <w:name w:val="List Number 3"/>
    <w:basedOn w:val="Normal"/>
    <w:uiPriority w:val="99"/>
    <w:semiHidden/>
    <w:rsid w:val="00AB5A91"/>
    <w:pPr>
      <w:numPr>
        <w:numId w:val="8"/>
      </w:numPr>
      <w:contextualSpacing/>
    </w:pPr>
  </w:style>
  <w:style w:type="paragraph" w:styleId="ListNumber4">
    <w:name w:val="List Number 4"/>
    <w:basedOn w:val="Normal"/>
    <w:uiPriority w:val="99"/>
    <w:semiHidden/>
    <w:rsid w:val="00AB5A91"/>
    <w:pPr>
      <w:numPr>
        <w:numId w:val="9"/>
      </w:numPr>
      <w:contextualSpacing/>
    </w:pPr>
  </w:style>
  <w:style w:type="paragraph" w:styleId="ListNumber5">
    <w:name w:val="List Number 5"/>
    <w:basedOn w:val="Normal"/>
    <w:uiPriority w:val="99"/>
    <w:semiHidden/>
    <w:rsid w:val="00AB5A91"/>
    <w:pPr>
      <w:numPr>
        <w:numId w:val="10"/>
      </w:numPr>
      <w:contextualSpacing/>
    </w:pPr>
  </w:style>
  <w:style w:type="paragraph" w:styleId="List">
    <w:name w:val="List"/>
    <w:basedOn w:val="Normal"/>
    <w:uiPriority w:val="99"/>
    <w:semiHidden/>
    <w:rsid w:val="00AB5A91"/>
    <w:pPr>
      <w:ind w:left="283" w:hanging="283"/>
      <w:contextualSpacing/>
    </w:pPr>
  </w:style>
  <w:style w:type="paragraph" w:styleId="List2">
    <w:name w:val="List 2"/>
    <w:basedOn w:val="Normal"/>
    <w:uiPriority w:val="99"/>
    <w:semiHidden/>
    <w:rsid w:val="00AB5A91"/>
    <w:pPr>
      <w:ind w:left="566" w:hanging="283"/>
      <w:contextualSpacing/>
    </w:pPr>
  </w:style>
  <w:style w:type="paragraph" w:styleId="List3">
    <w:name w:val="List 3"/>
    <w:basedOn w:val="Normal"/>
    <w:uiPriority w:val="99"/>
    <w:semiHidden/>
    <w:rsid w:val="00AB5A91"/>
    <w:pPr>
      <w:ind w:left="849" w:hanging="283"/>
      <w:contextualSpacing/>
    </w:pPr>
  </w:style>
  <w:style w:type="paragraph" w:styleId="List4">
    <w:name w:val="List 4"/>
    <w:basedOn w:val="Normal"/>
    <w:uiPriority w:val="99"/>
    <w:semiHidden/>
    <w:rsid w:val="00AB5A91"/>
    <w:pPr>
      <w:ind w:left="1132" w:hanging="283"/>
      <w:contextualSpacing/>
    </w:pPr>
  </w:style>
  <w:style w:type="paragraph" w:styleId="List5">
    <w:name w:val="List 5"/>
    <w:basedOn w:val="Normal"/>
    <w:uiPriority w:val="99"/>
    <w:semiHidden/>
    <w:rsid w:val="00AB5A91"/>
    <w:pPr>
      <w:ind w:left="1415" w:hanging="283"/>
      <w:contextualSpacing/>
    </w:pPr>
  </w:style>
  <w:style w:type="character" w:styleId="CommentReference">
    <w:name w:val="annotation reference"/>
    <w:basedOn w:val="DefaultParagraphFont"/>
    <w:uiPriority w:val="99"/>
    <w:unhideWhenUsed/>
    <w:rsid w:val="00AB5A91"/>
    <w:rPr>
      <w:sz w:val="16"/>
      <w:szCs w:val="16"/>
    </w:rPr>
  </w:style>
  <w:style w:type="paragraph" w:styleId="CommentText">
    <w:name w:val="annotation text"/>
    <w:basedOn w:val="Normal"/>
    <w:link w:val="CommentTextChar"/>
    <w:uiPriority w:val="99"/>
    <w:unhideWhenUsed/>
    <w:rsid w:val="00AB5A91"/>
  </w:style>
  <w:style w:type="character" w:customStyle="1" w:styleId="CommentTextChar">
    <w:name w:val="Comment Text Char"/>
    <w:basedOn w:val="DefaultParagraphFont"/>
    <w:link w:val="CommentText"/>
    <w:uiPriority w:val="99"/>
    <w:rsid w:val="00AB5A91"/>
    <w:rPr>
      <w:color w:val="6E6E6E"/>
      <w:lang w:val="en-GB"/>
    </w:rPr>
  </w:style>
  <w:style w:type="paragraph" w:styleId="CommentSubject">
    <w:name w:val="annotation subject"/>
    <w:basedOn w:val="CommentText"/>
    <w:next w:val="CommentText"/>
    <w:link w:val="CommentSubjectChar"/>
    <w:uiPriority w:val="99"/>
    <w:semiHidden/>
    <w:unhideWhenUsed/>
    <w:rsid w:val="00AB5A91"/>
    <w:rPr>
      <w:b/>
      <w:bCs/>
    </w:rPr>
  </w:style>
  <w:style w:type="character" w:customStyle="1" w:styleId="CommentSubjectChar">
    <w:name w:val="Comment Subject Char"/>
    <w:basedOn w:val="CommentTextChar"/>
    <w:link w:val="CommentSubject"/>
    <w:uiPriority w:val="99"/>
    <w:semiHidden/>
    <w:rsid w:val="00AB5A91"/>
    <w:rPr>
      <w:b/>
      <w:bCs/>
      <w:color w:val="6E6E6E"/>
      <w:lang w:val="en-GB"/>
    </w:rPr>
  </w:style>
  <w:style w:type="character" w:styleId="Emphasis">
    <w:name w:val="Emphasis"/>
    <w:basedOn w:val="DefaultParagraphFont"/>
    <w:uiPriority w:val="27"/>
    <w:semiHidden/>
    <w:qFormat/>
    <w:rsid w:val="00AB5A91"/>
    <w:rPr>
      <w:i/>
      <w:iCs/>
    </w:rPr>
  </w:style>
  <w:style w:type="paragraph" w:customStyle="1" w:styleId="DocumentSubtitle">
    <w:name w:val="Document Subtitle"/>
    <w:basedOn w:val="DocumentTitle"/>
    <w:next w:val="Normal"/>
    <w:uiPriority w:val="26"/>
    <w:rsid w:val="00AB5A91"/>
    <w:pPr>
      <w:framePr w:w="10490" w:wrap="notBeside"/>
      <w:spacing w:after="60"/>
      <w:ind w:right="0"/>
    </w:pPr>
    <w:rPr>
      <w:rFonts w:asciiTheme="minorHAnsi" w:hAnsiTheme="minorHAnsi"/>
      <w:b w:val="0"/>
      <w:sz w:val="36"/>
    </w:rPr>
  </w:style>
  <w:style w:type="character" w:customStyle="1" w:styleId="Heading3Char">
    <w:name w:val="Heading 3 Char"/>
    <w:basedOn w:val="DefaultParagraphFont"/>
    <w:link w:val="Heading3"/>
    <w:uiPriority w:val="4"/>
    <w:rsid w:val="003F0415"/>
    <w:rPr>
      <w:rFonts w:eastAsiaTheme="majorEastAsia" w:cstheme="majorBidi"/>
      <w:color w:val="3F0730"/>
      <w:kern w:val="2"/>
      <w:sz w:val="24"/>
      <w:szCs w:val="24"/>
      <w:lang w:val="en-GB"/>
      <w14:ligatures w14:val="standardContextual"/>
    </w:rPr>
  </w:style>
  <w:style w:type="character" w:customStyle="1" w:styleId="Heading5Char">
    <w:name w:val="Heading 5 Char"/>
    <w:basedOn w:val="DefaultParagraphFont"/>
    <w:link w:val="Heading5"/>
    <w:uiPriority w:val="23"/>
    <w:semiHidden/>
    <w:rsid w:val="00AB5A91"/>
    <w:rPr>
      <w:rFonts w:asciiTheme="majorHAnsi" w:eastAsiaTheme="majorEastAsia" w:hAnsiTheme="majorHAnsi" w:cstheme="majorBidi"/>
      <w:color w:val="BF00BF" w:themeColor="accent1" w:themeShade="BF"/>
      <w:lang w:val="en-GB"/>
    </w:rPr>
  </w:style>
  <w:style w:type="paragraph" w:customStyle="1" w:styleId="Bullet1">
    <w:name w:val="Bullet 1"/>
    <w:basedOn w:val="BodyText"/>
    <w:uiPriority w:val="1"/>
    <w:qFormat/>
    <w:rsid w:val="002D313A"/>
    <w:pPr>
      <w:numPr>
        <w:numId w:val="38"/>
      </w:numPr>
    </w:pPr>
  </w:style>
  <w:style w:type="paragraph" w:customStyle="1" w:styleId="Bullet2">
    <w:name w:val="Bullet 2"/>
    <w:basedOn w:val="BodyText"/>
    <w:uiPriority w:val="1"/>
    <w:qFormat/>
    <w:rsid w:val="00AB5A91"/>
    <w:pPr>
      <w:numPr>
        <w:ilvl w:val="1"/>
        <w:numId w:val="30"/>
      </w:numPr>
    </w:pPr>
  </w:style>
  <w:style w:type="paragraph" w:customStyle="1" w:styleId="Bullet3">
    <w:name w:val="Bullet 3"/>
    <w:basedOn w:val="BodyText"/>
    <w:uiPriority w:val="1"/>
    <w:qFormat/>
    <w:rsid w:val="00AB5A91"/>
    <w:pPr>
      <w:numPr>
        <w:ilvl w:val="2"/>
        <w:numId w:val="30"/>
      </w:numPr>
    </w:pPr>
  </w:style>
  <w:style w:type="paragraph" w:customStyle="1" w:styleId="NumberedBullet1">
    <w:name w:val="Numbered Bullet 1"/>
    <w:basedOn w:val="BodyText"/>
    <w:uiPriority w:val="5"/>
    <w:qFormat/>
    <w:rsid w:val="00AB5A91"/>
    <w:pPr>
      <w:numPr>
        <w:numId w:val="26"/>
      </w:numPr>
      <w:spacing w:before="60" w:after="60"/>
    </w:pPr>
  </w:style>
  <w:style w:type="paragraph" w:customStyle="1" w:styleId="NumberedBullet2">
    <w:name w:val="Numbered Bullet 2"/>
    <w:basedOn w:val="BodyText"/>
    <w:uiPriority w:val="5"/>
    <w:qFormat/>
    <w:rsid w:val="00AB5A91"/>
    <w:pPr>
      <w:numPr>
        <w:ilvl w:val="1"/>
        <w:numId w:val="26"/>
      </w:numPr>
      <w:tabs>
        <w:tab w:val="left" w:pos="709"/>
      </w:tabs>
    </w:pPr>
  </w:style>
  <w:style w:type="paragraph" w:customStyle="1" w:styleId="NumberedBullet3">
    <w:name w:val="Numbered Bullet 3"/>
    <w:basedOn w:val="BodyText"/>
    <w:uiPriority w:val="5"/>
    <w:qFormat/>
    <w:rsid w:val="00AB5A91"/>
    <w:pPr>
      <w:numPr>
        <w:ilvl w:val="2"/>
        <w:numId w:val="26"/>
      </w:numPr>
      <w:tabs>
        <w:tab w:val="left" w:pos="1276"/>
      </w:tabs>
      <w:ind w:left="993"/>
    </w:pPr>
  </w:style>
  <w:style w:type="numbering" w:customStyle="1" w:styleId="NumberedBulletsList">
    <w:name w:val="Numbered Bullets List"/>
    <w:uiPriority w:val="99"/>
    <w:rsid w:val="00AB5A91"/>
    <w:pPr>
      <w:numPr>
        <w:numId w:val="11"/>
      </w:numPr>
    </w:pPr>
  </w:style>
  <w:style w:type="paragraph" w:customStyle="1" w:styleId="Indent1">
    <w:name w:val="Indent 1"/>
    <w:basedOn w:val="BodyText"/>
    <w:uiPriority w:val="6"/>
    <w:semiHidden/>
    <w:unhideWhenUsed/>
    <w:qFormat/>
    <w:rsid w:val="00AB5A91"/>
    <w:pPr>
      <w:ind w:left="284"/>
    </w:pPr>
  </w:style>
  <w:style w:type="paragraph" w:customStyle="1" w:styleId="Indent2">
    <w:name w:val="Indent 2"/>
    <w:basedOn w:val="BodyText"/>
    <w:uiPriority w:val="6"/>
    <w:semiHidden/>
    <w:unhideWhenUsed/>
    <w:qFormat/>
    <w:rsid w:val="00AB5A91"/>
    <w:pPr>
      <w:ind w:left="567"/>
    </w:pPr>
  </w:style>
  <w:style w:type="paragraph" w:customStyle="1" w:styleId="Indent3">
    <w:name w:val="Indent 3"/>
    <w:basedOn w:val="BodyText"/>
    <w:uiPriority w:val="6"/>
    <w:semiHidden/>
    <w:unhideWhenUsed/>
    <w:qFormat/>
    <w:rsid w:val="00AB5A91"/>
    <w:pPr>
      <w:ind w:left="851"/>
    </w:pPr>
  </w:style>
  <w:style w:type="paragraph" w:customStyle="1" w:styleId="ShadedHeading">
    <w:name w:val="Shaded Heading"/>
    <w:basedOn w:val="BodyText"/>
    <w:next w:val="ShadedBody"/>
    <w:uiPriority w:val="10"/>
    <w:rsid w:val="00AB5A91"/>
    <w:pPr>
      <w:keepNext/>
      <w:keepLines/>
      <w:pBdr>
        <w:top w:val="single" w:sz="2" w:space="2" w:color="FF00FF" w:themeColor="accent1"/>
        <w:left w:val="single" w:sz="2" w:space="4" w:color="FF00FF" w:themeColor="accent1"/>
        <w:bottom w:val="single" w:sz="2" w:space="2" w:color="FF00FF" w:themeColor="accent1"/>
        <w:right w:val="single" w:sz="2" w:space="4" w:color="FF00FF" w:themeColor="accent1"/>
      </w:pBdr>
      <w:shd w:val="clear" w:color="auto" w:fill="FF00FF" w:themeFill="accent1"/>
      <w:spacing w:before="240"/>
      <w:ind w:left="113" w:right="113"/>
    </w:pPr>
    <w:rPr>
      <w:sz w:val="28"/>
    </w:rPr>
  </w:style>
  <w:style w:type="character" w:styleId="PlaceholderText">
    <w:name w:val="Placeholder Text"/>
    <w:basedOn w:val="DefaultParagraphFont"/>
    <w:uiPriority w:val="99"/>
    <w:semiHidden/>
    <w:rsid w:val="00AB5A91"/>
    <w:rPr>
      <w:color w:val="808080"/>
    </w:rPr>
  </w:style>
  <w:style w:type="paragraph" w:customStyle="1" w:styleId="Authors">
    <w:name w:val="Authors"/>
    <w:basedOn w:val="Footer"/>
    <w:link w:val="AuthorsChar"/>
    <w:uiPriority w:val="99"/>
    <w:rsid w:val="00AB5A91"/>
    <w:pPr>
      <w:spacing w:before="60" w:after="60"/>
    </w:pPr>
  </w:style>
  <w:style w:type="character" w:customStyle="1" w:styleId="Heading4Char">
    <w:name w:val="Heading 4 Char"/>
    <w:aliases w:val="Heading 4 (table &amp; chart) Char"/>
    <w:basedOn w:val="DefaultParagraphFont"/>
    <w:link w:val="Heading4"/>
    <w:uiPriority w:val="23"/>
    <w:semiHidden/>
    <w:rsid w:val="00AB5A91"/>
    <w:rPr>
      <w:rFonts w:asciiTheme="majorHAnsi" w:eastAsiaTheme="majorEastAsia" w:hAnsiTheme="majorHAnsi" w:cstheme="majorBidi"/>
      <w:b/>
      <w:iCs/>
      <w:color w:val="2CB9FF" w:themeColor="accent2"/>
      <w:lang w:val="en-GB"/>
    </w:rPr>
  </w:style>
  <w:style w:type="character" w:customStyle="1" w:styleId="Heading6Char">
    <w:name w:val="Heading 6 Char"/>
    <w:basedOn w:val="DefaultParagraphFont"/>
    <w:link w:val="Heading6"/>
    <w:uiPriority w:val="23"/>
    <w:semiHidden/>
    <w:rsid w:val="00AB5A91"/>
    <w:rPr>
      <w:rFonts w:asciiTheme="majorHAnsi" w:eastAsiaTheme="majorEastAsia" w:hAnsiTheme="majorHAnsi" w:cstheme="majorBidi"/>
      <w:color w:val="7F007F" w:themeColor="accent1" w:themeShade="7F"/>
      <w:lang w:val="en-GB"/>
    </w:rPr>
  </w:style>
  <w:style w:type="character" w:customStyle="1" w:styleId="Heading7Char">
    <w:name w:val="Heading 7 Char"/>
    <w:basedOn w:val="DefaultParagraphFont"/>
    <w:link w:val="Heading7"/>
    <w:uiPriority w:val="23"/>
    <w:semiHidden/>
    <w:rsid w:val="00AB5A91"/>
    <w:rPr>
      <w:rFonts w:asciiTheme="majorHAnsi" w:eastAsiaTheme="majorEastAsia" w:hAnsiTheme="majorHAnsi" w:cstheme="majorBidi"/>
      <w:i/>
      <w:iCs/>
      <w:color w:val="7F007F" w:themeColor="accent1" w:themeShade="7F"/>
      <w:lang w:val="en-GB"/>
    </w:rPr>
  </w:style>
  <w:style w:type="character" w:customStyle="1" w:styleId="Heading8Char">
    <w:name w:val="Heading 8 Char"/>
    <w:basedOn w:val="DefaultParagraphFont"/>
    <w:link w:val="Heading8"/>
    <w:uiPriority w:val="23"/>
    <w:semiHidden/>
    <w:rsid w:val="00AB5A91"/>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23"/>
    <w:semiHidden/>
    <w:rsid w:val="00AB5A91"/>
    <w:rPr>
      <w:rFonts w:asciiTheme="majorHAnsi" w:eastAsiaTheme="majorEastAsia" w:hAnsiTheme="majorHAnsi" w:cstheme="majorBidi"/>
      <w:i/>
      <w:iCs/>
      <w:color w:val="272727" w:themeColor="text1" w:themeTint="D8"/>
      <w:sz w:val="21"/>
      <w:szCs w:val="21"/>
      <w:lang w:val="en-GB"/>
    </w:rPr>
  </w:style>
  <w:style w:type="paragraph" w:styleId="Title">
    <w:name w:val="Title"/>
    <w:basedOn w:val="Normal"/>
    <w:next w:val="Normal"/>
    <w:link w:val="TitleChar"/>
    <w:uiPriority w:val="25"/>
    <w:semiHidden/>
    <w:qFormat/>
    <w:rsid w:val="00AB5A91"/>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25"/>
    <w:semiHidden/>
    <w:rsid w:val="00AB5A91"/>
    <w:rPr>
      <w:rFonts w:asciiTheme="majorHAnsi" w:eastAsiaTheme="majorEastAsia" w:hAnsiTheme="majorHAnsi" w:cstheme="majorBidi"/>
      <w:color w:val="6E6E6E"/>
      <w:spacing w:val="-10"/>
      <w:kern w:val="28"/>
      <w:sz w:val="56"/>
      <w:szCs w:val="56"/>
      <w:lang w:val="en-GB"/>
    </w:rPr>
  </w:style>
  <w:style w:type="paragraph" w:customStyle="1" w:styleId="TableRowHeading">
    <w:name w:val="Table Row Heading"/>
    <w:basedOn w:val="TableBody"/>
    <w:uiPriority w:val="7"/>
    <w:qFormat/>
    <w:rsid w:val="00AB5A91"/>
    <w:rPr>
      <w:rFonts w:ascii="HelveticaNeueLT Pro 55 Roman" w:hAnsi="HelveticaNeueLT Pro 55 Roman"/>
      <w:b/>
    </w:rPr>
  </w:style>
  <w:style w:type="character" w:customStyle="1" w:styleId="HighlightAccent4">
    <w:name w:val="Highlight Accent 4"/>
    <w:basedOn w:val="DefaultParagraphFont"/>
    <w:uiPriority w:val="9"/>
    <w:qFormat/>
    <w:rsid w:val="00AB5A91"/>
    <w:rPr>
      <w:rFonts w:asciiTheme="minorHAnsi" w:hAnsiTheme="minorHAnsi"/>
      <w:color w:val="000000" w:themeColor="text1"/>
      <w:bdr w:val="none" w:sz="0" w:space="0" w:color="auto"/>
      <w:shd w:val="clear" w:color="auto" w:fill="FCF2BE" w:themeFill="accent5" w:themeFillTint="66"/>
    </w:rPr>
  </w:style>
  <w:style w:type="character" w:customStyle="1" w:styleId="HighlightAccent1">
    <w:name w:val="Highlight Accent 1"/>
    <w:basedOn w:val="DefaultParagraphFont"/>
    <w:uiPriority w:val="9"/>
    <w:qFormat/>
    <w:rsid w:val="00AB5A91"/>
    <w:rPr>
      <w:rFonts w:asciiTheme="minorHAnsi" w:hAnsiTheme="minorHAnsi"/>
      <w:color w:val="000000" w:themeColor="text1"/>
      <w:bdr w:val="none" w:sz="0" w:space="0" w:color="auto"/>
      <w:shd w:val="clear" w:color="auto" w:fill="FF99FF" w:themeFill="accent1" w:themeFillTint="66"/>
    </w:rPr>
  </w:style>
  <w:style w:type="character" w:customStyle="1" w:styleId="HighlightAccent3">
    <w:name w:val="Highlight Accent 3"/>
    <w:basedOn w:val="DefaultParagraphFont"/>
    <w:uiPriority w:val="9"/>
    <w:qFormat/>
    <w:rsid w:val="00AB5A91"/>
    <w:rPr>
      <w:rFonts w:asciiTheme="minorHAnsi" w:hAnsiTheme="minorHAnsi"/>
      <w:color w:val="000000" w:themeColor="text1"/>
      <w:bdr w:val="none" w:sz="0" w:space="0" w:color="auto"/>
      <w:shd w:val="clear" w:color="auto" w:fill="C5F5BE" w:themeFill="accent6" w:themeFillTint="66"/>
    </w:rPr>
  </w:style>
  <w:style w:type="character" w:styleId="Hyperlink">
    <w:name w:val="Hyperlink"/>
    <w:basedOn w:val="DefaultParagraphFont"/>
    <w:uiPriority w:val="99"/>
    <w:unhideWhenUsed/>
    <w:rsid w:val="00AB5A91"/>
    <w:rPr>
      <w:color w:val="000000" w:themeColor="text1"/>
      <w:u w:val="single"/>
    </w:rPr>
  </w:style>
  <w:style w:type="paragraph" w:styleId="ListParagraph">
    <w:name w:val="List Paragraph"/>
    <w:basedOn w:val="Normal"/>
    <w:uiPriority w:val="34"/>
    <w:qFormat/>
    <w:rsid w:val="00AB5A91"/>
    <w:pPr>
      <w:ind w:left="720"/>
      <w:contextualSpacing/>
    </w:pPr>
  </w:style>
  <w:style w:type="paragraph" w:customStyle="1" w:styleId="Heading1Numbered">
    <w:name w:val="Heading 1 Numbered"/>
    <w:basedOn w:val="Heading1"/>
    <w:next w:val="BodyText"/>
    <w:uiPriority w:val="4"/>
    <w:qFormat/>
    <w:rsid w:val="003F0415"/>
    <w:pPr>
      <w:numPr>
        <w:numId w:val="12"/>
      </w:numPr>
    </w:pPr>
  </w:style>
  <w:style w:type="character" w:customStyle="1" w:styleId="HighlightAccent2">
    <w:name w:val="Highlight Accent 2"/>
    <w:basedOn w:val="DefaultParagraphFont"/>
    <w:uiPriority w:val="9"/>
    <w:qFormat/>
    <w:rsid w:val="00AB5A91"/>
    <w:rPr>
      <w:rFonts w:asciiTheme="minorHAnsi" w:hAnsiTheme="minorHAnsi"/>
      <w:color w:val="000000" w:themeColor="text1"/>
      <w:bdr w:val="none" w:sz="0" w:space="0" w:color="auto"/>
      <w:shd w:val="clear" w:color="auto" w:fill="AAE2FF" w:themeFill="accent2" w:themeFillTint="66"/>
    </w:rPr>
  </w:style>
  <w:style w:type="character" w:customStyle="1" w:styleId="BoldItalic">
    <w:name w:val="Bold Italic"/>
    <w:basedOn w:val="DefaultParagraphFont"/>
    <w:uiPriority w:val="2"/>
    <w:rsid w:val="00AB5A91"/>
    <w:rPr>
      <w:b/>
      <w:i/>
    </w:rPr>
  </w:style>
  <w:style w:type="paragraph" w:styleId="NoSpacing">
    <w:name w:val="No Spacing"/>
    <w:next w:val="BodyText"/>
    <w:rsid w:val="00AB5A91"/>
    <w:pPr>
      <w:spacing w:after="0"/>
    </w:pPr>
    <w:rPr>
      <w:sz w:val="18"/>
      <w:lang w:val="en-GB"/>
    </w:rPr>
  </w:style>
  <w:style w:type="paragraph" w:styleId="TOC2">
    <w:name w:val="toc 2"/>
    <w:basedOn w:val="Normal"/>
    <w:next w:val="Normal"/>
    <w:autoRedefine/>
    <w:uiPriority w:val="39"/>
    <w:rsid w:val="00B532FD"/>
    <w:pPr>
      <w:tabs>
        <w:tab w:val="right" w:leader="dot" w:pos="10194"/>
      </w:tabs>
      <w:spacing w:before="60" w:after="60"/>
    </w:pPr>
    <w:rPr>
      <w:noProof/>
      <w:color w:val="000000" w:themeColor="text1"/>
    </w:rPr>
  </w:style>
  <w:style w:type="paragraph" w:styleId="TOC1">
    <w:name w:val="toc 1"/>
    <w:basedOn w:val="Normal"/>
    <w:next w:val="Normal"/>
    <w:autoRedefine/>
    <w:uiPriority w:val="39"/>
    <w:rsid w:val="00AB5A91"/>
    <w:pPr>
      <w:tabs>
        <w:tab w:val="right" w:leader="dot" w:pos="10194"/>
      </w:tabs>
      <w:spacing w:before="240" w:after="0"/>
    </w:pPr>
    <w:rPr>
      <w:noProof/>
      <w:color w:val="D43900"/>
    </w:rPr>
  </w:style>
  <w:style w:type="paragraph" w:customStyle="1" w:styleId="Contents">
    <w:name w:val="Contents"/>
    <w:basedOn w:val="PageTitle"/>
    <w:next w:val="BodyText"/>
    <w:uiPriority w:val="99"/>
    <w:unhideWhenUsed/>
    <w:rsid w:val="00AB5A91"/>
    <w:pPr>
      <w:framePr w:wrap="notBeside" w:hAnchor="text" w:y="710"/>
    </w:pPr>
  </w:style>
  <w:style w:type="paragraph" w:customStyle="1" w:styleId="Dateofpapers">
    <w:name w:val="Date of papers"/>
    <w:basedOn w:val="Footer"/>
    <w:link w:val="DateofpapersChar"/>
    <w:uiPriority w:val="99"/>
    <w:rsid w:val="00AB5A91"/>
    <w:pPr>
      <w:spacing w:before="60" w:after="60"/>
    </w:pPr>
  </w:style>
  <w:style w:type="paragraph" w:customStyle="1" w:styleId="Introtext">
    <w:name w:val="Intro text"/>
    <w:basedOn w:val="Normal"/>
    <w:uiPriority w:val="99"/>
    <w:qFormat/>
    <w:rsid w:val="003F0415"/>
    <w:rPr>
      <w:color w:val="3F0730"/>
      <w:sz w:val="24"/>
    </w:rPr>
  </w:style>
  <w:style w:type="paragraph" w:customStyle="1" w:styleId="FrameBody">
    <w:name w:val="Frame Body"/>
    <w:basedOn w:val="FrameHeading"/>
    <w:uiPriority w:val="13"/>
    <w:rsid w:val="00AB5A91"/>
    <w:pPr>
      <w:framePr w:wrap="around"/>
    </w:pPr>
    <w:rPr>
      <w:b w:val="0"/>
      <w:sz w:val="20"/>
    </w:rPr>
  </w:style>
  <w:style w:type="paragraph" w:styleId="BodyText">
    <w:name w:val="Body Text"/>
    <w:link w:val="BodyTextChar"/>
    <w:qFormat/>
    <w:rsid w:val="002D313A"/>
    <w:rPr>
      <w:lang w:val="en-GB"/>
    </w:rPr>
  </w:style>
  <w:style w:type="character" w:customStyle="1" w:styleId="BodyTextChar">
    <w:name w:val="Body Text Char"/>
    <w:basedOn w:val="DefaultParagraphFont"/>
    <w:link w:val="BodyText"/>
    <w:rsid w:val="002D313A"/>
    <w:rPr>
      <w:lang w:val="en-GB"/>
    </w:rPr>
  </w:style>
  <w:style w:type="numbering" w:customStyle="1" w:styleId="Bullets">
    <w:name w:val="Bullets"/>
    <w:uiPriority w:val="99"/>
    <w:rsid w:val="00AB5A91"/>
    <w:pPr>
      <w:numPr>
        <w:numId w:val="14"/>
      </w:numPr>
    </w:pPr>
  </w:style>
  <w:style w:type="paragraph" w:customStyle="1" w:styleId="TableTitle">
    <w:name w:val="Table Title"/>
    <w:basedOn w:val="BodyText"/>
    <w:next w:val="BodyText"/>
    <w:uiPriority w:val="6"/>
    <w:qFormat/>
    <w:rsid w:val="003F0415"/>
    <w:pPr>
      <w:keepNext/>
      <w:keepLines/>
      <w:spacing w:before="120"/>
    </w:pPr>
    <w:rPr>
      <w:rFonts w:cstheme="majorHAnsi"/>
      <w:b/>
      <w:color w:val="3F0730"/>
    </w:rPr>
  </w:style>
  <w:style w:type="paragraph" w:customStyle="1" w:styleId="ShadedBody">
    <w:name w:val="Shaded Body"/>
    <w:basedOn w:val="ShadedHeading"/>
    <w:uiPriority w:val="11"/>
    <w:rsid w:val="00AB5A91"/>
    <w:pPr>
      <w:keepNext w:val="0"/>
      <w:spacing w:before="0"/>
    </w:pPr>
    <w:rPr>
      <w:sz w:val="20"/>
    </w:rPr>
  </w:style>
  <w:style w:type="paragraph" w:customStyle="1" w:styleId="FrameHeading">
    <w:name w:val="Frame Heading"/>
    <w:basedOn w:val="BodyText"/>
    <w:next w:val="FrameBody"/>
    <w:uiPriority w:val="12"/>
    <w:rsid w:val="00AB5A91"/>
    <w:pPr>
      <w:keepNext/>
      <w:keepLines/>
      <w:framePr w:w="2268" w:hSpace="170" w:wrap="around" w:vAnchor="text" w:hAnchor="page" w:x="8841" w:y="1"/>
      <w:pBdr>
        <w:top w:val="single" w:sz="8" w:space="2" w:color="FF00FF" w:themeColor="accent1"/>
        <w:left w:val="single" w:sz="8" w:space="3" w:color="FF00FF" w:themeColor="accent1"/>
        <w:bottom w:val="single" w:sz="8" w:space="2" w:color="FF00FF" w:themeColor="accent1"/>
        <w:right w:val="single" w:sz="8" w:space="3" w:color="FF00FF" w:themeColor="accent1"/>
      </w:pBdr>
      <w:shd w:val="clear" w:color="auto" w:fill="FF00FF" w:themeFill="accent1"/>
    </w:pPr>
    <w:rPr>
      <w:b/>
      <w:sz w:val="24"/>
    </w:rPr>
  </w:style>
  <w:style w:type="character" w:customStyle="1" w:styleId="AuthorsChar">
    <w:name w:val="Authors Char"/>
    <w:basedOn w:val="FooterChar"/>
    <w:link w:val="Authors"/>
    <w:uiPriority w:val="99"/>
    <w:rsid w:val="00AB5A91"/>
    <w:rPr>
      <w:noProof/>
      <w:color w:val="6E6E6E"/>
      <w:kern w:val="2"/>
      <w:sz w:val="18"/>
      <w:szCs w:val="22"/>
      <w:lang w:val="en-GB"/>
      <w14:ligatures w14:val="standardContextual"/>
    </w:rPr>
  </w:style>
  <w:style w:type="character" w:customStyle="1" w:styleId="DateofpapersChar">
    <w:name w:val="Date of papers Char"/>
    <w:basedOn w:val="FooterChar"/>
    <w:link w:val="Dateofpapers"/>
    <w:uiPriority w:val="99"/>
    <w:rsid w:val="00AB5A91"/>
    <w:rPr>
      <w:noProof/>
      <w:color w:val="6E6E6E"/>
      <w:kern w:val="2"/>
      <w:sz w:val="18"/>
      <w:szCs w:val="22"/>
      <w:lang w:val="en-GB"/>
      <w14:ligatures w14:val="standardContextual"/>
    </w:rPr>
  </w:style>
  <w:style w:type="paragraph" w:customStyle="1" w:styleId="CVName">
    <w:name w:val="CV Name"/>
    <w:basedOn w:val="BodyText"/>
    <w:uiPriority w:val="99"/>
    <w:qFormat/>
    <w:rsid w:val="003F0415"/>
    <w:pPr>
      <w:spacing w:before="60" w:after="0"/>
    </w:pPr>
    <w:rPr>
      <w:b/>
      <w:bCs/>
      <w:color w:val="3F0730"/>
      <w:sz w:val="22"/>
    </w:rPr>
  </w:style>
  <w:style w:type="paragraph" w:customStyle="1" w:styleId="CVlocation">
    <w:name w:val="CV location"/>
    <w:basedOn w:val="BodyText"/>
    <w:uiPriority w:val="99"/>
    <w:rsid w:val="00AB5A91"/>
    <w:pPr>
      <w:spacing w:after="0"/>
    </w:pPr>
    <w:rPr>
      <w:sz w:val="18"/>
    </w:rPr>
  </w:style>
  <w:style w:type="paragraph" w:customStyle="1" w:styleId="CVTitle">
    <w:name w:val="CV Title"/>
    <w:basedOn w:val="BodyText"/>
    <w:uiPriority w:val="99"/>
    <w:qFormat/>
    <w:rsid w:val="00AB5A91"/>
    <w:pPr>
      <w:spacing w:after="0"/>
    </w:pPr>
  </w:style>
  <w:style w:type="paragraph" w:customStyle="1" w:styleId="Backcoverdisclaimer">
    <w:name w:val="Back cover disclaimer"/>
    <w:basedOn w:val="Footer"/>
    <w:uiPriority w:val="99"/>
    <w:qFormat/>
    <w:rsid w:val="00AB5A91"/>
  </w:style>
  <w:style w:type="paragraph" w:customStyle="1" w:styleId="Disclaimertext">
    <w:name w:val="Disclaimer text"/>
    <w:basedOn w:val="Backcoverdisclaimer"/>
    <w:uiPriority w:val="99"/>
    <w:rsid w:val="00AB5A91"/>
  </w:style>
  <w:style w:type="paragraph" w:customStyle="1" w:styleId="SourceNotes">
    <w:name w:val="Source &amp; Notes"/>
    <w:basedOn w:val="BodyText"/>
    <w:uiPriority w:val="99"/>
    <w:qFormat/>
    <w:rsid w:val="00AB5A91"/>
    <w:pPr>
      <w:tabs>
        <w:tab w:val="left" w:pos="709"/>
      </w:tabs>
      <w:contextualSpacing/>
    </w:pPr>
    <w:rPr>
      <w:sz w:val="16"/>
    </w:rPr>
  </w:style>
  <w:style w:type="character" w:styleId="UnresolvedMention">
    <w:name w:val="Unresolved Mention"/>
    <w:basedOn w:val="DefaultParagraphFont"/>
    <w:uiPriority w:val="99"/>
    <w:semiHidden/>
    <w:unhideWhenUsed/>
    <w:rsid w:val="00AB5A91"/>
    <w:rPr>
      <w:color w:val="605E5C"/>
      <w:shd w:val="clear" w:color="auto" w:fill="E1DFDD"/>
    </w:rPr>
  </w:style>
  <w:style w:type="character" w:styleId="FollowedHyperlink">
    <w:name w:val="FollowedHyperlink"/>
    <w:basedOn w:val="DefaultParagraphFont"/>
    <w:uiPriority w:val="99"/>
    <w:semiHidden/>
    <w:unhideWhenUsed/>
    <w:rsid w:val="00AB5A91"/>
    <w:rPr>
      <w:color w:val="7A3864" w:themeColor="followedHyperlink"/>
      <w:u w:val="single"/>
    </w:rPr>
  </w:style>
  <w:style w:type="paragraph" w:customStyle="1" w:styleId="SectionHeading">
    <w:name w:val="Section Heading"/>
    <w:basedOn w:val="DocumentTitle"/>
    <w:uiPriority w:val="99"/>
    <w:rsid w:val="00AB5A91"/>
    <w:pPr>
      <w:framePr w:w="10038" w:wrap="notBeside" w:x="1140" w:y="13885"/>
      <w:ind w:left="1080" w:hanging="720"/>
    </w:pPr>
    <w:rPr>
      <w:color w:val="D43900"/>
      <w:sz w:val="56"/>
      <w:szCs w:val="24"/>
    </w:rPr>
  </w:style>
  <w:style w:type="paragraph" w:customStyle="1" w:styleId="SectionHeader">
    <w:name w:val="Section Header"/>
    <w:basedOn w:val="DocumentTitle"/>
    <w:uiPriority w:val="99"/>
    <w:qFormat/>
    <w:rsid w:val="003F0415"/>
    <w:pPr>
      <w:framePr w:w="10038" w:wrap="notBeside" w:x="397" w:y="14053"/>
      <w:numPr>
        <w:numId w:val="25"/>
      </w:numPr>
    </w:pPr>
    <w:rPr>
      <w:color w:val="auto"/>
      <w:sz w:val="56"/>
      <w:szCs w:val="24"/>
    </w:rPr>
  </w:style>
  <w:style w:type="paragraph" w:customStyle="1" w:styleId="SectionSubtitle">
    <w:name w:val="Section Subtitle"/>
    <w:basedOn w:val="DocumentTitle"/>
    <w:uiPriority w:val="99"/>
    <w:qFormat/>
    <w:rsid w:val="003F0415"/>
    <w:pPr>
      <w:framePr w:w="10038" w:wrap="notBeside" w:x="1140" w:y="13885"/>
      <w:ind w:left="1080" w:hanging="720"/>
    </w:pPr>
    <w:rPr>
      <w:rFonts w:ascii="HelveticaNeueLT Pro 55 Roman" w:hAnsi="HelveticaNeueLT Pro 55 Roman"/>
      <w:b w:val="0"/>
      <w:bCs w:val="0"/>
      <w:color w:val="auto"/>
    </w:rPr>
  </w:style>
  <w:style w:type="character" w:styleId="PageNumber">
    <w:name w:val="page number"/>
    <w:basedOn w:val="DefaultParagraphFont"/>
    <w:uiPriority w:val="99"/>
    <w:semiHidden/>
    <w:unhideWhenUsed/>
    <w:rsid w:val="00AB5A91"/>
  </w:style>
  <w:style w:type="paragraph" w:customStyle="1" w:styleId="Shadedheading0">
    <w:name w:val="Shaded heading"/>
    <w:basedOn w:val="SectionHeader"/>
    <w:uiPriority w:val="99"/>
    <w:qFormat/>
    <w:rsid w:val="00AB5A91"/>
    <w:pPr>
      <w:framePr w:wrap="notBeside"/>
      <w:numPr>
        <w:numId w:val="0"/>
      </w:numPr>
      <w:ind w:left="284" w:right="259"/>
    </w:pPr>
    <w:rPr>
      <w:sz w:val="28"/>
      <w:szCs w:val="28"/>
    </w:rPr>
  </w:style>
  <w:style w:type="paragraph" w:customStyle="1" w:styleId="AppendixPageTitle">
    <w:name w:val="Appendix Page Title"/>
    <w:basedOn w:val="PageTitle"/>
    <w:next w:val="BodyText"/>
    <w:uiPriority w:val="99"/>
    <w:qFormat/>
    <w:rsid w:val="00AB5A91"/>
    <w:pPr>
      <w:pageBreakBefore/>
      <w:framePr w:w="8732" w:wrap="notBeside" w:vAnchor="page" w:hAnchor="page" w:x="1589" w:y="772" w:anchorLock="1"/>
      <w:spacing w:before="240"/>
    </w:pPr>
    <w:rPr>
      <w:noProof w:val="0"/>
      <w:sz w:val="48"/>
    </w:rPr>
  </w:style>
  <w:style w:type="paragraph" w:customStyle="1" w:styleId="CVEmail">
    <w:name w:val="CV Email"/>
    <w:basedOn w:val="BodyText"/>
    <w:uiPriority w:val="99"/>
    <w:qFormat/>
    <w:rsid w:val="003F0415"/>
    <w:pPr>
      <w:tabs>
        <w:tab w:val="center" w:pos="1438"/>
      </w:tabs>
      <w:spacing w:before="60" w:after="0"/>
    </w:pPr>
    <w:rPr>
      <w:color w:val="3F0730"/>
      <w:sz w:val="18"/>
    </w:rPr>
  </w:style>
  <w:style w:type="paragraph" w:styleId="NormalWeb">
    <w:name w:val="Normal (Web)"/>
    <w:basedOn w:val="Normal"/>
    <w:uiPriority w:val="99"/>
    <w:unhideWhenUsed/>
    <w:rsid w:val="00AB5A91"/>
    <w:pPr>
      <w:spacing w:before="100" w:beforeAutospacing="1" w:after="100" w:afterAutospacing="1"/>
    </w:pPr>
    <w:rPr>
      <w:rFonts w:ascii="Times New Roman" w:hAnsi="Times New Roman"/>
      <w:sz w:val="24"/>
    </w:rPr>
  </w:style>
  <w:style w:type="table" w:customStyle="1" w:styleId="NESO">
    <w:name w:val="NESO"/>
    <w:basedOn w:val="TableNormal"/>
    <w:uiPriority w:val="99"/>
    <w:rsid w:val="004C1CB6"/>
    <w:pPr>
      <w:spacing w:before="60" w:after="60"/>
    </w:pPr>
    <w:tblPr>
      <w:tblBorders>
        <w:top w:val="single" w:sz="4" w:space="0" w:color="FF00FF"/>
        <w:bottom w:val="single" w:sz="4" w:space="0" w:color="FF00FF"/>
      </w:tblBorders>
      <w:tblCellMar>
        <w:top w:w="28" w:type="dxa"/>
        <w:left w:w="57" w:type="dxa"/>
        <w:bottom w:w="28" w:type="dxa"/>
        <w:right w:w="57" w:type="dxa"/>
      </w:tblCellMar>
    </w:tblPr>
    <w:tcPr>
      <w:shd w:val="clear" w:color="auto" w:fill="auto"/>
    </w:tcPr>
    <w:tblStylePr w:type="firstRow">
      <w:tblPr/>
      <w:tcPr>
        <w:tcBorders>
          <w:top w:val="single" w:sz="4" w:space="0" w:color="FF00FF" w:themeColor="accent1"/>
          <w:left w:val="nil"/>
          <w:bottom w:val="single" w:sz="8" w:space="0" w:color="FF00FF" w:themeColor="accent1"/>
          <w:right w:val="nil"/>
          <w:insideH w:val="nil"/>
          <w:insideV w:val="nil"/>
          <w:tl2br w:val="nil"/>
          <w:tr2bl w:val="nil"/>
        </w:tcBorders>
        <w:shd w:val="clear" w:color="auto" w:fill="FFFFFF" w:themeFill="background1"/>
      </w:tcPr>
    </w:tblStylePr>
    <w:tblStylePr w:type="lastRow">
      <w:tblPr/>
      <w:tcPr>
        <w:tcBorders>
          <w:top w:val="single" w:sz="4" w:space="0" w:color="FF00FF" w:themeColor="accent1"/>
          <w:bottom w:val="single" w:sz="4" w:space="0" w:color="FF00FF" w:themeColor="accent1"/>
        </w:tcBorders>
        <w:shd w:val="clear" w:color="auto" w:fill="auto"/>
      </w:tcPr>
    </w:tblStylePr>
  </w:style>
  <w:style w:type="paragraph" w:styleId="BodyText2">
    <w:name w:val="Body Text 2"/>
    <w:basedOn w:val="Normal"/>
    <w:link w:val="BodyText2Char"/>
    <w:uiPriority w:val="99"/>
    <w:semiHidden/>
    <w:unhideWhenUsed/>
    <w:rsid w:val="00CD5DCD"/>
    <w:pPr>
      <w:spacing w:line="480" w:lineRule="auto"/>
    </w:pPr>
  </w:style>
  <w:style w:type="character" w:customStyle="1" w:styleId="BodyText2Char">
    <w:name w:val="Body Text 2 Char"/>
    <w:basedOn w:val="DefaultParagraphFont"/>
    <w:link w:val="BodyText2"/>
    <w:uiPriority w:val="99"/>
    <w:semiHidden/>
    <w:rsid w:val="00CD5DCD"/>
    <w:rPr>
      <w:kern w:val="2"/>
      <w:sz w:val="22"/>
      <w:szCs w:val="22"/>
      <w:lang w:val="en-GB"/>
      <w14:ligatures w14:val="standardContextual"/>
    </w:rPr>
  </w:style>
  <w:style w:type="paragraph" w:styleId="BlockText">
    <w:name w:val="Block Text"/>
    <w:basedOn w:val="Footer"/>
    <w:link w:val="BlockTextChar"/>
    <w:rsid w:val="00CD5DCD"/>
    <w:pPr>
      <w:tabs>
        <w:tab w:val="center" w:pos="4153"/>
        <w:tab w:val="right" w:pos="8306"/>
      </w:tabs>
      <w:spacing w:line="220" w:lineRule="atLeast"/>
    </w:pPr>
    <w:rPr>
      <w:color w:val="FFFFFF"/>
    </w:rPr>
  </w:style>
  <w:style w:type="character" w:customStyle="1" w:styleId="BlockTextChar">
    <w:name w:val="Block Text Char"/>
    <w:link w:val="BlockText"/>
    <w:rsid w:val="00CD5DCD"/>
    <w:rPr>
      <w:rFonts w:ascii="Arial" w:eastAsia="Times New Roman" w:hAnsi="Arial" w:cs="Times New Roman"/>
      <w:color w:val="FFFFFF"/>
      <w:sz w:val="18"/>
      <w:szCs w:val="24"/>
      <w:lang w:val="en-GB" w:eastAsia="en-GB"/>
    </w:rPr>
  </w:style>
  <w:style w:type="paragraph" w:customStyle="1" w:styleId="TableHeading">
    <w:name w:val="Table Heading"/>
    <w:basedOn w:val="Normal"/>
    <w:rsid w:val="00CD5DCD"/>
    <w:pPr>
      <w:spacing w:line="240" w:lineRule="auto"/>
      <w:ind w:left="113"/>
    </w:pPr>
    <w:rPr>
      <w:color w:val="008576"/>
    </w:rPr>
  </w:style>
  <w:style w:type="paragraph" w:customStyle="1" w:styleId="Tablebodycopy">
    <w:name w:val="Table body copy"/>
    <w:basedOn w:val="Normal"/>
    <w:rsid w:val="00CD5DCD"/>
    <w:pPr>
      <w:spacing w:before="40"/>
      <w:ind w:left="113"/>
    </w:pPr>
    <w:rPr>
      <w:color w:val="008576"/>
    </w:rPr>
  </w:style>
  <w:style w:type="paragraph" w:customStyle="1" w:styleId="Style3">
    <w:name w:val="Style3"/>
    <w:basedOn w:val="Normal"/>
    <w:link w:val="Style3Char"/>
    <w:qFormat/>
    <w:rsid w:val="00CD5DCD"/>
    <w:pPr>
      <w:keepNext/>
      <w:numPr>
        <w:ilvl w:val="7"/>
      </w:numPr>
      <w:shd w:val="clear" w:color="auto" w:fill="385B16" w:themeFill="accent3"/>
      <w:spacing w:line="240" w:lineRule="auto"/>
      <w:ind w:right="238"/>
      <w:outlineLvl w:val="7"/>
    </w:pPr>
    <w:rPr>
      <w:rFonts w:cs="Arial"/>
      <w:b/>
      <w:bCs/>
      <w:color w:val="FFFFFF" w:themeColor="background1"/>
      <w:kern w:val="32"/>
      <w:sz w:val="28"/>
      <w:szCs w:val="32"/>
    </w:rPr>
  </w:style>
  <w:style w:type="paragraph" w:customStyle="1" w:styleId="Style4">
    <w:name w:val="Style4"/>
    <w:basedOn w:val="Normal"/>
    <w:link w:val="Style4Char"/>
    <w:qFormat/>
    <w:rsid w:val="00CD5DCD"/>
    <w:pPr>
      <w:keepNext/>
      <w:numPr>
        <w:ilvl w:val="7"/>
      </w:numPr>
      <w:shd w:val="clear" w:color="auto" w:fill="2CB9FF" w:themeFill="accent2"/>
      <w:spacing w:line="240" w:lineRule="auto"/>
      <w:ind w:right="238"/>
      <w:outlineLvl w:val="7"/>
    </w:pPr>
    <w:rPr>
      <w:rFonts w:cs="Arial"/>
      <w:b/>
      <w:bCs/>
      <w:color w:val="FFFFFF" w:themeColor="background1"/>
      <w:kern w:val="32"/>
      <w:sz w:val="28"/>
      <w:szCs w:val="32"/>
    </w:rPr>
  </w:style>
  <w:style w:type="character" w:customStyle="1" w:styleId="Style3Char">
    <w:name w:val="Style3 Char"/>
    <w:basedOn w:val="DefaultParagraphFont"/>
    <w:link w:val="Style3"/>
    <w:rsid w:val="00CD5DCD"/>
    <w:rPr>
      <w:rFonts w:ascii="Arial" w:eastAsia="Times New Roman" w:hAnsi="Arial" w:cs="Arial"/>
      <w:b/>
      <w:bCs/>
      <w:color w:val="FFFFFF" w:themeColor="background1"/>
      <w:kern w:val="32"/>
      <w:sz w:val="28"/>
      <w:szCs w:val="32"/>
      <w:shd w:val="clear" w:color="auto" w:fill="385B16" w:themeFill="accent3"/>
      <w:lang w:val="en-GB" w:eastAsia="en-GB"/>
    </w:rPr>
  </w:style>
  <w:style w:type="paragraph" w:customStyle="1" w:styleId="e">
    <w:name w:val="e"/>
    <w:basedOn w:val="Normal"/>
    <w:link w:val="eChar"/>
    <w:autoRedefine/>
    <w:qFormat/>
    <w:rsid w:val="00CD5DCD"/>
    <w:pPr>
      <w:keepNext/>
      <w:numPr>
        <w:ilvl w:val="7"/>
      </w:numPr>
      <w:shd w:val="clear" w:color="auto" w:fill="FF00FF" w:themeFill="accent1"/>
      <w:tabs>
        <w:tab w:val="left" w:pos="9214"/>
      </w:tabs>
      <w:spacing w:before="360" w:line="240" w:lineRule="auto"/>
      <w:ind w:right="238"/>
      <w:outlineLvl w:val="7"/>
    </w:pPr>
    <w:rPr>
      <w:rFonts w:cs="Arial"/>
      <w:b/>
      <w:bCs/>
      <w:color w:val="FFFFFF" w:themeColor="background1"/>
      <w:kern w:val="32"/>
      <w:sz w:val="28"/>
      <w:szCs w:val="32"/>
    </w:rPr>
  </w:style>
  <w:style w:type="character" w:customStyle="1" w:styleId="Style4Char">
    <w:name w:val="Style4 Char"/>
    <w:basedOn w:val="DefaultParagraphFont"/>
    <w:link w:val="Style4"/>
    <w:rsid w:val="00CD5DCD"/>
    <w:rPr>
      <w:rFonts w:ascii="Arial" w:eastAsia="Times New Roman" w:hAnsi="Arial" w:cs="Arial"/>
      <w:b/>
      <w:bCs/>
      <w:color w:val="FFFFFF" w:themeColor="background1"/>
      <w:kern w:val="32"/>
      <w:sz w:val="28"/>
      <w:szCs w:val="32"/>
      <w:shd w:val="clear" w:color="auto" w:fill="2CB9FF" w:themeFill="accent2"/>
      <w:lang w:val="en-GB" w:eastAsia="en-GB"/>
    </w:rPr>
  </w:style>
  <w:style w:type="paragraph" w:customStyle="1" w:styleId="Style6">
    <w:name w:val="Style6"/>
    <w:basedOn w:val="Normal"/>
    <w:link w:val="Style6Char"/>
    <w:qFormat/>
    <w:rsid w:val="00CD5DCD"/>
    <w:pPr>
      <w:keepNext/>
      <w:numPr>
        <w:ilvl w:val="7"/>
      </w:numPr>
      <w:shd w:val="clear" w:color="auto" w:fill="3F0731" w:themeFill="text2"/>
      <w:tabs>
        <w:tab w:val="left" w:pos="9214"/>
      </w:tabs>
      <w:spacing w:line="240" w:lineRule="auto"/>
      <w:ind w:right="238"/>
      <w:outlineLvl w:val="7"/>
    </w:pPr>
    <w:rPr>
      <w:rFonts w:cs="Arial"/>
      <w:b/>
      <w:bCs/>
      <w:color w:val="FFFFFF" w:themeColor="background1"/>
      <w:kern w:val="32"/>
      <w:sz w:val="28"/>
      <w:szCs w:val="32"/>
    </w:rPr>
  </w:style>
  <w:style w:type="character" w:customStyle="1" w:styleId="eChar">
    <w:name w:val="e Char"/>
    <w:basedOn w:val="DefaultParagraphFont"/>
    <w:link w:val="e"/>
    <w:rsid w:val="00CD5DCD"/>
    <w:rPr>
      <w:rFonts w:ascii="Arial" w:eastAsia="Times New Roman" w:hAnsi="Arial" w:cs="Arial"/>
      <w:b/>
      <w:bCs/>
      <w:color w:val="FFFFFF" w:themeColor="background1"/>
      <w:kern w:val="32"/>
      <w:sz w:val="28"/>
      <w:szCs w:val="32"/>
      <w:shd w:val="clear" w:color="auto" w:fill="FF00FF" w:themeFill="accent1"/>
      <w:lang w:val="en-GB" w:eastAsia="en-GB"/>
    </w:rPr>
  </w:style>
  <w:style w:type="character" w:customStyle="1" w:styleId="Style6Char">
    <w:name w:val="Style6 Char"/>
    <w:basedOn w:val="DefaultParagraphFont"/>
    <w:link w:val="Style6"/>
    <w:rsid w:val="00CD5DCD"/>
    <w:rPr>
      <w:rFonts w:ascii="Arial" w:eastAsia="Times New Roman" w:hAnsi="Arial" w:cs="Arial"/>
      <w:b/>
      <w:bCs/>
      <w:color w:val="FFFFFF" w:themeColor="background1"/>
      <w:kern w:val="32"/>
      <w:sz w:val="28"/>
      <w:szCs w:val="32"/>
      <w:shd w:val="clear" w:color="auto" w:fill="3F0731" w:themeFill="text2"/>
      <w:lang w:val="en-GB" w:eastAsia="en-GB"/>
    </w:rPr>
  </w:style>
  <w:style w:type="paragraph" w:customStyle="1" w:styleId="FooterInfo">
    <w:name w:val="Footer_Info"/>
    <w:basedOn w:val="Footer"/>
    <w:link w:val="FooterInfoChar"/>
    <w:autoRedefine/>
    <w:uiPriority w:val="1"/>
    <w:qFormat/>
    <w:rsid w:val="00D94C15"/>
    <w:pPr>
      <w:tabs>
        <w:tab w:val="clear" w:pos="4680"/>
        <w:tab w:val="clear" w:pos="9360"/>
        <w:tab w:val="center" w:pos="4536"/>
        <w:tab w:val="right" w:pos="9072"/>
      </w:tabs>
      <w:spacing w:before="120" w:line="276" w:lineRule="auto"/>
    </w:pPr>
    <w:rPr>
      <w:rFonts w:eastAsia="Arial Narrow" w:cs="Arial Narrow"/>
      <w:b/>
      <w:color w:val="F9DF5E" w:themeColor="accent5"/>
      <w:sz w:val="16"/>
      <w:szCs w:val="16"/>
    </w:rPr>
  </w:style>
  <w:style w:type="character" w:customStyle="1" w:styleId="FooterInfoChar">
    <w:name w:val="Footer_Info Char"/>
    <w:basedOn w:val="FooterChar"/>
    <w:link w:val="FooterInfo"/>
    <w:uiPriority w:val="1"/>
    <w:rsid w:val="00D94C15"/>
    <w:rPr>
      <w:rFonts w:eastAsia="Arial Narrow" w:cs="Arial Narrow"/>
      <w:b/>
      <w:color w:val="F9DF5E" w:themeColor="accent5"/>
      <w:kern w:val="2"/>
      <w:sz w:val="16"/>
      <w:szCs w:val="16"/>
      <w:lang w:val="en-CA"/>
      <w14:ligatures w14:val="standardContextual"/>
    </w:rPr>
  </w:style>
  <w:style w:type="character" w:styleId="Mention">
    <w:name w:val="Mention"/>
    <w:basedOn w:val="DefaultParagraphFont"/>
    <w:uiPriority w:val="99"/>
    <w:unhideWhenUsed/>
    <w:rsid w:val="00D35CE2"/>
    <w:rPr>
      <w:color w:val="2B579A"/>
      <w:shd w:val="clear" w:color="auto" w:fill="E1DFDD"/>
    </w:rPr>
  </w:style>
  <w:style w:type="paragraph" w:styleId="Revision">
    <w:name w:val="Revision"/>
    <w:hidden/>
    <w:uiPriority w:val="99"/>
    <w:semiHidden/>
    <w:rsid w:val="0064737A"/>
    <w:pPr>
      <w:spacing w:after="0"/>
    </w:pPr>
    <w:rPr>
      <w:kern w:val="2"/>
      <w:sz w:val="22"/>
      <w:szCs w:val="22"/>
      <w:lang w:val="en-CA"/>
      <w14:ligatures w14:val="standardContextual"/>
    </w:rPr>
  </w:style>
  <w:style w:type="paragraph" w:styleId="Bibliography">
    <w:name w:val="Bibliography"/>
    <w:basedOn w:val="Normal"/>
    <w:next w:val="Normal"/>
    <w:uiPriority w:val="38"/>
    <w:semiHidden/>
    <w:rsid w:val="00A939B9"/>
  </w:style>
  <w:style w:type="paragraph" w:styleId="Caption">
    <w:name w:val="caption"/>
    <w:basedOn w:val="Normal"/>
    <w:next w:val="Normal"/>
    <w:uiPriority w:val="36"/>
    <w:semiHidden/>
    <w:qFormat/>
    <w:rsid w:val="000D20B8"/>
    <w:pPr>
      <w:spacing w:after="200" w:line="240" w:lineRule="auto"/>
    </w:pPr>
    <w:rPr>
      <w:i/>
      <w:iCs/>
      <w:color w:val="3F0731" w:themeColor="text2"/>
      <w:sz w:val="18"/>
      <w:szCs w:val="18"/>
    </w:rPr>
  </w:style>
  <w:style w:type="paragraph" w:styleId="TableofFigures">
    <w:name w:val="table of figures"/>
    <w:basedOn w:val="Normal"/>
    <w:next w:val="Normal"/>
    <w:uiPriority w:val="99"/>
    <w:unhideWhenUsed/>
    <w:rsid w:val="00D14CAD"/>
    <w:pPr>
      <w:spacing w:after="80"/>
    </w:pPr>
  </w:style>
  <w:style w:type="paragraph" w:styleId="TOCHeading">
    <w:name w:val="TOC Heading"/>
    <w:basedOn w:val="Heading1"/>
    <w:next w:val="Normal"/>
    <w:uiPriority w:val="39"/>
    <w:unhideWhenUsed/>
    <w:qFormat/>
    <w:rsid w:val="0070330D"/>
    <w:pPr>
      <w:spacing w:after="0"/>
      <w:outlineLvl w:val="9"/>
    </w:pPr>
    <w:rPr>
      <w:b w:val="0"/>
      <w:bCs w:val="0"/>
      <w:color w:val="BF00BF" w:themeColor="accent1" w:themeShade="BF"/>
      <w:kern w:val="0"/>
      <w:sz w:val="32"/>
      <w:szCs w:val="32"/>
      <w:lang w:val="en-US"/>
      <w14:ligatures w14:val="none"/>
    </w:rPr>
  </w:style>
  <w:style w:type="table" w:styleId="GridTable4-Accent1">
    <w:name w:val="Grid Table 4 Accent 1"/>
    <w:basedOn w:val="TableNormal"/>
    <w:uiPriority w:val="49"/>
    <w:rsid w:val="009C2A2F"/>
    <w:pPr>
      <w:spacing w:after="0"/>
    </w:pPr>
    <w:tblPr>
      <w:tblStyleRowBandSize w:val="1"/>
      <w:tblStyleColBandSize w:val="1"/>
      <w:tblBorders>
        <w:top w:val="single" w:sz="4" w:space="0" w:color="FF66FF" w:themeColor="accent1" w:themeTint="99"/>
        <w:left w:val="single" w:sz="4" w:space="0" w:color="FF66FF" w:themeColor="accent1" w:themeTint="99"/>
        <w:bottom w:val="single" w:sz="4" w:space="0" w:color="FF66FF" w:themeColor="accent1" w:themeTint="99"/>
        <w:right w:val="single" w:sz="4" w:space="0" w:color="FF66FF" w:themeColor="accent1" w:themeTint="99"/>
        <w:insideH w:val="single" w:sz="4" w:space="0" w:color="FF66FF" w:themeColor="accent1" w:themeTint="99"/>
        <w:insideV w:val="single" w:sz="4" w:space="0" w:color="FF66FF" w:themeColor="accent1" w:themeTint="99"/>
      </w:tblBorders>
    </w:tblPr>
    <w:tblStylePr w:type="firstRow">
      <w:rPr>
        <w:b/>
        <w:bCs/>
        <w:color w:val="FFFFFF" w:themeColor="background1"/>
      </w:rPr>
      <w:tblPr/>
      <w:tcPr>
        <w:tcBorders>
          <w:top w:val="single" w:sz="4" w:space="0" w:color="FF00FF" w:themeColor="accent1"/>
          <w:left w:val="single" w:sz="4" w:space="0" w:color="FF00FF" w:themeColor="accent1"/>
          <w:bottom w:val="single" w:sz="4" w:space="0" w:color="FF00FF" w:themeColor="accent1"/>
          <w:right w:val="single" w:sz="4" w:space="0" w:color="FF00FF" w:themeColor="accent1"/>
          <w:insideH w:val="nil"/>
          <w:insideV w:val="nil"/>
        </w:tcBorders>
        <w:shd w:val="clear" w:color="auto" w:fill="FF00FF" w:themeFill="accent1"/>
      </w:tcPr>
    </w:tblStylePr>
    <w:tblStylePr w:type="lastRow">
      <w:rPr>
        <w:b/>
        <w:bCs/>
      </w:rPr>
      <w:tblPr/>
      <w:tcPr>
        <w:tcBorders>
          <w:top w:val="double" w:sz="4" w:space="0" w:color="FF00FF" w:themeColor="accent1"/>
        </w:tcBorders>
      </w:tcPr>
    </w:tblStylePr>
    <w:tblStylePr w:type="firstCol">
      <w:rPr>
        <w:b/>
        <w:bCs/>
      </w:rPr>
    </w:tblStylePr>
    <w:tblStylePr w:type="lastCol">
      <w:rPr>
        <w:b/>
        <w:bCs/>
      </w:rPr>
    </w:tblStylePr>
    <w:tblStylePr w:type="band1Vert">
      <w:tblPr/>
      <w:tcPr>
        <w:shd w:val="clear" w:color="auto" w:fill="FFCCFF" w:themeFill="accent1" w:themeFillTint="33"/>
      </w:tcPr>
    </w:tblStylePr>
    <w:tblStylePr w:type="band1Horz">
      <w:tblPr/>
      <w:tcPr>
        <w:shd w:val="clear" w:color="auto" w:fill="FFCCFF"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18240867">
      <w:bodyDiv w:val="1"/>
      <w:marLeft w:val="0"/>
      <w:marRight w:val="0"/>
      <w:marTop w:val="0"/>
      <w:marBottom w:val="0"/>
      <w:divBdr>
        <w:top w:val="none" w:sz="0" w:space="0" w:color="auto"/>
        <w:left w:val="none" w:sz="0" w:space="0" w:color="auto"/>
        <w:bottom w:val="none" w:sz="0" w:space="0" w:color="auto"/>
        <w:right w:val="none" w:sz="0" w:space="0" w:color="auto"/>
      </w:divBdr>
    </w:div>
    <w:div w:id="26301439">
      <w:bodyDiv w:val="1"/>
      <w:marLeft w:val="0"/>
      <w:marRight w:val="0"/>
      <w:marTop w:val="0"/>
      <w:marBottom w:val="0"/>
      <w:divBdr>
        <w:top w:val="none" w:sz="0" w:space="0" w:color="auto"/>
        <w:left w:val="none" w:sz="0" w:space="0" w:color="auto"/>
        <w:bottom w:val="none" w:sz="0" w:space="0" w:color="auto"/>
        <w:right w:val="none" w:sz="0" w:space="0" w:color="auto"/>
      </w:divBdr>
    </w:div>
    <w:div w:id="119613380">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580330958">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14877571">
      <w:bodyDiv w:val="1"/>
      <w:marLeft w:val="0"/>
      <w:marRight w:val="0"/>
      <w:marTop w:val="0"/>
      <w:marBottom w:val="0"/>
      <w:divBdr>
        <w:top w:val="none" w:sz="0" w:space="0" w:color="auto"/>
        <w:left w:val="none" w:sz="0" w:space="0" w:color="auto"/>
        <w:bottom w:val="none" w:sz="0" w:space="0" w:color="auto"/>
        <w:right w:val="none" w:sz="0" w:space="0" w:color="auto"/>
      </w:divBdr>
    </w:div>
    <w:div w:id="835727091">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967205681">
      <w:bodyDiv w:val="1"/>
      <w:marLeft w:val="0"/>
      <w:marRight w:val="0"/>
      <w:marTop w:val="0"/>
      <w:marBottom w:val="0"/>
      <w:divBdr>
        <w:top w:val="none" w:sz="0" w:space="0" w:color="auto"/>
        <w:left w:val="none" w:sz="0" w:space="0" w:color="auto"/>
        <w:bottom w:val="none" w:sz="0" w:space="0" w:color="auto"/>
        <w:right w:val="none" w:sz="0" w:space="0" w:color="auto"/>
      </w:divBdr>
    </w:div>
    <w:div w:id="1079788290">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179201851">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327326308">
      <w:bodyDiv w:val="1"/>
      <w:marLeft w:val="0"/>
      <w:marRight w:val="0"/>
      <w:marTop w:val="0"/>
      <w:marBottom w:val="0"/>
      <w:divBdr>
        <w:top w:val="none" w:sz="0" w:space="0" w:color="auto"/>
        <w:left w:val="none" w:sz="0" w:space="0" w:color="auto"/>
        <w:bottom w:val="none" w:sz="0" w:space="0" w:color="auto"/>
        <w:right w:val="none" w:sz="0" w:space="0" w:color="auto"/>
      </w:divBdr>
    </w:div>
    <w:div w:id="1330017912">
      <w:bodyDiv w:val="1"/>
      <w:marLeft w:val="0"/>
      <w:marRight w:val="0"/>
      <w:marTop w:val="0"/>
      <w:marBottom w:val="0"/>
      <w:divBdr>
        <w:top w:val="none" w:sz="0" w:space="0" w:color="auto"/>
        <w:left w:val="none" w:sz="0" w:space="0" w:color="auto"/>
        <w:bottom w:val="none" w:sz="0" w:space="0" w:color="auto"/>
        <w:right w:val="none" w:sz="0" w:space="0" w:color="auto"/>
      </w:divBdr>
    </w:div>
    <w:div w:id="1344433163">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78493115">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0585029">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45500004">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1841">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hart" Target="charts/chart2.xml"/><Relationship Id="rId18" Type="http://schemas.openxmlformats.org/officeDocument/2006/relationships/chart" Target="charts/chart7.xml"/><Relationship Id="rId26" Type="http://schemas.microsoft.com/office/2019/05/relationships/documenttasks" Target="documenttasks/documenttasks1.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chart" Target="charts/chart1.xml"/><Relationship Id="rId17" Type="http://schemas.openxmlformats.org/officeDocument/2006/relationships/chart" Target="charts/chart6.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hart" Target="charts/chart5.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chart" Target="charts/chart4.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hart" Target="charts/chart3.xm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charts/_rels/chart1.xml.rels><?xml version="1.0" encoding="UTF-8" standalone="yes"?>
<Relationships xmlns="http://schemas.openxmlformats.org/package/2006/relationships"><Relationship Id="rId3" Type="http://schemas.openxmlformats.org/officeDocument/2006/relationships/oleObject" Target="https://northlandpower.sharepoint.com/sites/ProjectScotwind/Shared%20Documents/02%20Development/00%20Project%20Management/08%20Community%20&amp;%20Stakeholder%20Engagement/01%20Stakeholder%20meeting%20notes/Industry%20&amp;%20Enterprise/CMP444/24.12%20-%20Workgroup%252"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https://northlandpower.sharepoint.com/sites/ProjectScotwind/Shared%20Documents/02%20Development/00%20Project%20Management/08%20Community%20&amp;%20Stakeholder%20Engagement/01%20Stakeholder%20meeting%20notes/Industry%20&amp;%20Enterprise/CMP444/24.12%20-%20Workgroup%252"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https://northlandpower.sharepoint.com/sites/ProjectScotwind/Shared%20Documents/02%20Development/00%20Project%20Management/08%20Community%20&amp;%20Stakeholder%20Engagement/01%20Stakeholder%20meeting%20notes/Industry%20&amp;%20Enterprise/CMP444/24.12%20-%20Workgroup%252"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https://northlandpower.sharepoint.com/sites/ProjectScotwind/Shared%20Documents/02%20Development/00%20Project%20Management/08%20Community%20&amp;%20Stakeholder%20Engagement/01%20Stakeholder%20meeting%20notes/Industry%20&amp;%20Enterprise/CMP444/24.12%20-%20Workgroup%252"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https://northlandpower.sharepoint.com/sites/ProjectScotwind/Shared%20Documents/02%20Development/00%20Project%20Management/08%20Community%20&amp;%20Stakeholder%20Engagement/01%20Stakeholder%20meeting%20notes/Industry%20&amp;%20Enterprise/CMP444/24.12%20-%20Workgroup%252"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embeddings/oleObject1.bin"/><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oleObject" Target="../embeddings/oleObject2.bin"/><Relationship Id="rId2" Type="http://schemas.microsoft.com/office/2011/relationships/chartColorStyle" Target="colors7.xml"/><Relationship Id="rId1" Type="http://schemas.microsoft.com/office/2011/relationships/chartStyle" Target="style7.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CA"/>
              <a:t>System Peak</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areaChart>
        <c:grouping val="standard"/>
        <c:varyColors val="0"/>
        <c:ser>
          <c:idx val="0"/>
          <c:order val="0"/>
          <c:spPr>
            <a:solidFill>
              <a:schemeClr val="accent1"/>
            </a:solidFill>
            <a:ln w="25400">
              <a:noFill/>
            </a:ln>
            <a:effectLst/>
          </c:spPr>
          <c:cat>
            <c:numRef>
              <c:f>'[20241209 CMP444 calculation WG3 - Northland v2.xlsx]Distribution'!$B$5:$B$60</c:f>
              <c:numCache>
                <c:formatCode>General</c:formatCode>
                <c:ptCount val="56"/>
                <c:pt idx="0">
                  <c:v>-15</c:v>
                </c:pt>
                <c:pt idx="1">
                  <c:v>-14</c:v>
                </c:pt>
                <c:pt idx="2">
                  <c:v>-13</c:v>
                </c:pt>
                <c:pt idx="3">
                  <c:v>-12</c:v>
                </c:pt>
                <c:pt idx="4">
                  <c:v>-11</c:v>
                </c:pt>
                <c:pt idx="5">
                  <c:v>-10</c:v>
                </c:pt>
                <c:pt idx="6">
                  <c:v>-9</c:v>
                </c:pt>
                <c:pt idx="7">
                  <c:v>-8</c:v>
                </c:pt>
                <c:pt idx="8">
                  <c:v>-7</c:v>
                </c:pt>
                <c:pt idx="9">
                  <c:v>-6</c:v>
                </c:pt>
                <c:pt idx="10">
                  <c:v>-5</c:v>
                </c:pt>
                <c:pt idx="11">
                  <c:v>-4</c:v>
                </c:pt>
                <c:pt idx="12">
                  <c:v>-3</c:v>
                </c:pt>
                <c:pt idx="13">
                  <c:v>-2</c:v>
                </c:pt>
                <c:pt idx="14">
                  <c:v>-1</c:v>
                </c:pt>
                <c:pt idx="15">
                  <c:v>0</c:v>
                </c:pt>
                <c:pt idx="16">
                  <c:v>1</c:v>
                </c:pt>
                <c:pt idx="17">
                  <c:v>2</c:v>
                </c:pt>
                <c:pt idx="18">
                  <c:v>3</c:v>
                </c:pt>
                <c:pt idx="19">
                  <c:v>4</c:v>
                </c:pt>
                <c:pt idx="20">
                  <c:v>5</c:v>
                </c:pt>
                <c:pt idx="21">
                  <c:v>6</c:v>
                </c:pt>
                <c:pt idx="22">
                  <c:v>7</c:v>
                </c:pt>
                <c:pt idx="23">
                  <c:v>8</c:v>
                </c:pt>
                <c:pt idx="24">
                  <c:v>9</c:v>
                </c:pt>
                <c:pt idx="25">
                  <c:v>10</c:v>
                </c:pt>
                <c:pt idx="26">
                  <c:v>11</c:v>
                </c:pt>
                <c:pt idx="27">
                  <c:v>12</c:v>
                </c:pt>
                <c:pt idx="28">
                  <c:v>13</c:v>
                </c:pt>
                <c:pt idx="29">
                  <c:v>14</c:v>
                </c:pt>
                <c:pt idx="30">
                  <c:v>15</c:v>
                </c:pt>
                <c:pt idx="31">
                  <c:v>16</c:v>
                </c:pt>
                <c:pt idx="32">
                  <c:v>17</c:v>
                </c:pt>
                <c:pt idx="33">
                  <c:v>18</c:v>
                </c:pt>
                <c:pt idx="34">
                  <c:v>19</c:v>
                </c:pt>
                <c:pt idx="35">
                  <c:v>20</c:v>
                </c:pt>
                <c:pt idx="36">
                  <c:v>21</c:v>
                </c:pt>
                <c:pt idx="37">
                  <c:v>22</c:v>
                </c:pt>
                <c:pt idx="38">
                  <c:v>23</c:v>
                </c:pt>
                <c:pt idx="39">
                  <c:v>24</c:v>
                </c:pt>
                <c:pt idx="40">
                  <c:v>25</c:v>
                </c:pt>
                <c:pt idx="41">
                  <c:v>26</c:v>
                </c:pt>
                <c:pt idx="42">
                  <c:v>27</c:v>
                </c:pt>
                <c:pt idx="43">
                  <c:v>28</c:v>
                </c:pt>
                <c:pt idx="44">
                  <c:v>29</c:v>
                </c:pt>
                <c:pt idx="45">
                  <c:v>30</c:v>
                </c:pt>
                <c:pt idx="46">
                  <c:v>31</c:v>
                </c:pt>
                <c:pt idx="47">
                  <c:v>32</c:v>
                </c:pt>
                <c:pt idx="48">
                  <c:v>33</c:v>
                </c:pt>
                <c:pt idx="49">
                  <c:v>34</c:v>
                </c:pt>
                <c:pt idx="50">
                  <c:v>35</c:v>
                </c:pt>
                <c:pt idx="51">
                  <c:v>36</c:v>
                </c:pt>
                <c:pt idx="52">
                  <c:v>37</c:v>
                </c:pt>
                <c:pt idx="53">
                  <c:v>38</c:v>
                </c:pt>
                <c:pt idx="54">
                  <c:v>39</c:v>
                </c:pt>
                <c:pt idx="55">
                  <c:v>40</c:v>
                </c:pt>
              </c:numCache>
            </c:numRef>
          </c:cat>
          <c:val>
            <c:numRef>
              <c:f>'[20241209 CMP444 calculation WG3 - Northland v2.xlsx]Distribution'!$H$5:$H$60</c:f>
              <c:numCache>
                <c:formatCode>#,##0;\(#,##0\);\-</c:formatCode>
                <c:ptCount val="56"/>
                <c:pt idx="0">
                  <c:v>0</c:v>
                </c:pt>
                <c:pt idx="1">
                  <c:v>0</c:v>
                </c:pt>
                <c:pt idx="2">
                  <c:v>0</c:v>
                </c:pt>
                <c:pt idx="3">
                  <c:v>0</c:v>
                </c:pt>
                <c:pt idx="4">
                  <c:v>0</c:v>
                </c:pt>
                <c:pt idx="5">
                  <c:v>0</c:v>
                </c:pt>
                <c:pt idx="6">
                  <c:v>0</c:v>
                </c:pt>
                <c:pt idx="7">
                  <c:v>0</c:v>
                </c:pt>
                <c:pt idx="8">
                  <c:v>0</c:v>
                </c:pt>
                <c:pt idx="9">
                  <c:v>0</c:v>
                </c:pt>
                <c:pt idx="10">
                  <c:v>3</c:v>
                </c:pt>
                <c:pt idx="11">
                  <c:v>0</c:v>
                </c:pt>
                <c:pt idx="12">
                  <c:v>8</c:v>
                </c:pt>
                <c:pt idx="13">
                  <c:v>4</c:v>
                </c:pt>
                <c:pt idx="14">
                  <c:v>6</c:v>
                </c:pt>
                <c:pt idx="15">
                  <c:v>12</c:v>
                </c:pt>
                <c:pt idx="16">
                  <c:v>22</c:v>
                </c:pt>
                <c:pt idx="17">
                  <c:v>32</c:v>
                </c:pt>
                <c:pt idx="18">
                  <c:v>28</c:v>
                </c:pt>
                <c:pt idx="19">
                  <c:v>9</c:v>
                </c:pt>
                <c:pt idx="20">
                  <c:v>2</c:v>
                </c:pt>
                <c:pt idx="21">
                  <c:v>4</c:v>
                </c:pt>
                <c:pt idx="22">
                  <c:v>0</c:v>
                </c:pt>
                <c:pt idx="23">
                  <c:v>0</c:v>
                </c:pt>
                <c:pt idx="24">
                  <c:v>5</c:v>
                </c:pt>
                <c:pt idx="25">
                  <c:v>0</c:v>
                </c:pt>
                <c:pt idx="26">
                  <c:v>0</c:v>
                </c:pt>
                <c:pt idx="27">
                  <c:v>0</c:v>
                </c:pt>
                <c:pt idx="28">
                  <c:v>0</c:v>
                </c:pt>
                <c:pt idx="29">
                  <c:v>0</c:v>
                </c:pt>
                <c:pt idx="30">
                  <c:v>0</c:v>
                </c:pt>
                <c:pt idx="31">
                  <c:v>0</c:v>
                </c:pt>
                <c:pt idx="32">
                  <c:v>0</c:v>
                </c:pt>
                <c:pt idx="33">
                  <c:v>0</c:v>
                </c:pt>
                <c:pt idx="34">
                  <c:v>0</c:v>
                </c:pt>
                <c:pt idx="35">
                  <c:v>0</c:v>
                </c:pt>
                <c:pt idx="36">
                  <c:v>0</c:v>
                </c:pt>
                <c:pt idx="37">
                  <c:v>0</c:v>
                </c:pt>
                <c:pt idx="38">
                  <c:v>0</c:v>
                </c:pt>
                <c:pt idx="39">
                  <c:v>0</c:v>
                </c:pt>
                <c:pt idx="40">
                  <c:v>0</c:v>
                </c:pt>
                <c:pt idx="41">
                  <c:v>0</c:v>
                </c:pt>
                <c:pt idx="42">
                  <c:v>0</c:v>
                </c:pt>
                <c:pt idx="43">
                  <c:v>0</c:v>
                </c:pt>
                <c:pt idx="44">
                  <c:v>0</c:v>
                </c:pt>
                <c:pt idx="45">
                  <c:v>0</c:v>
                </c:pt>
                <c:pt idx="46">
                  <c:v>0</c:v>
                </c:pt>
                <c:pt idx="47">
                  <c:v>0</c:v>
                </c:pt>
                <c:pt idx="48">
                  <c:v>0</c:v>
                </c:pt>
                <c:pt idx="49">
                  <c:v>0</c:v>
                </c:pt>
                <c:pt idx="50">
                  <c:v>0</c:v>
                </c:pt>
                <c:pt idx="51">
                  <c:v>0</c:v>
                </c:pt>
                <c:pt idx="52">
                  <c:v>0</c:v>
                </c:pt>
                <c:pt idx="53">
                  <c:v>0</c:v>
                </c:pt>
                <c:pt idx="54">
                  <c:v>0</c:v>
                </c:pt>
                <c:pt idx="55">
                  <c:v>0</c:v>
                </c:pt>
              </c:numCache>
            </c:numRef>
          </c:val>
          <c:extLst>
            <c:ext xmlns:c16="http://schemas.microsoft.com/office/drawing/2014/chart" uri="{C3380CC4-5D6E-409C-BE32-E72D297353CC}">
              <c16:uniqueId val="{00000000-34F7-4A70-B207-938785DD76B3}"/>
            </c:ext>
          </c:extLst>
        </c:ser>
        <c:dLbls>
          <c:showLegendKey val="0"/>
          <c:showVal val="0"/>
          <c:showCatName val="0"/>
          <c:showSerName val="0"/>
          <c:showPercent val="0"/>
          <c:showBubbleSize val="0"/>
        </c:dLbls>
        <c:axId val="576713359"/>
        <c:axId val="576710959"/>
      </c:areaChart>
      <c:catAx>
        <c:axId val="576713359"/>
        <c:scaling>
          <c:orientation val="minMax"/>
        </c:scaling>
        <c:delete val="0"/>
        <c:axPos val="b"/>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76710959"/>
        <c:crosses val="autoZero"/>
        <c:auto val="1"/>
        <c:lblAlgn val="ctr"/>
        <c:lblOffset val="100"/>
        <c:tickLblSkip val="5"/>
        <c:tickMarkSkip val="5"/>
        <c:noMultiLvlLbl val="0"/>
      </c:catAx>
      <c:valAx>
        <c:axId val="576710959"/>
        <c:scaling>
          <c:orientation val="minMax"/>
          <c:max val="60"/>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76713359"/>
        <c:crosses val="autoZero"/>
        <c:crossBetween val="midCat"/>
      </c:valAx>
      <c:spPr>
        <a:noFill/>
        <a:ln w="12700">
          <a:solidFill>
            <a:schemeClr val="tx1"/>
          </a:solidFill>
        </a:ln>
        <a:effectLst/>
      </c:spPr>
    </c:plotArea>
    <c:plotVisOnly val="1"/>
    <c:dispBlanksAs val="zero"/>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CA"/>
              <a:t>Year Round Shared</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areaChart>
        <c:grouping val="standard"/>
        <c:varyColors val="0"/>
        <c:ser>
          <c:idx val="0"/>
          <c:order val="0"/>
          <c:spPr>
            <a:solidFill>
              <a:schemeClr val="accent1"/>
            </a:solidFill>
            <a:ln w="25400">
              <a:noFill/>
            </a:ln>
            <a:effectLst/>
          </c:spPr>
          <c:cat>
            <c:numRef>
              <c:f>'[20241209 CMP444 calculation WG3 - Northland v2.xlsx]Distribution'!$B$5:$B$60</c:f>
              <c:numCache>
                <c:formatCode>General</c:formatCode>
                <c:ptCount val="56"/>
                <c:pt idx="0">
                  <c:v>-15</c:v>
                </c:pt>
                <c:pt idx="1">
                  <c:v>-14</c:v>
                </c:pt>
                <c:pt idx="2">
                  <c:v>-13</c:v>
                </c:pt>
                <c:pt idx="3">
                  <c:v>-12</c:v>
                </c:pt>
                <c:pt idx="4">
                  <c:v>-11</c:v>
                </c:pt>
                <c:pt idx="5">
                  <c:v>-10</c:v>
                </c:pt>
                <c:pt idx="6">
                  <c:v>-9</c:v>
                </c:pt>
                <c:pt idx="7">
                  <c:v>-8</c:v>
                </c:pt>
                <c:pt idx="8">
                  <c:v>-7</c:v>
                </c:pt>
                <c:pt idx="9">
                  <c:v>-6</c:v>
                </c:pt>
                <c:pt idx="10">
                  <c:v>-5</c:v>
                </c:pt>
                <c:pt idx="11">
                  <c:v>-4</c:v>
                </c:pt>
                <c:pt idx="12">
                  <c:v>-3</c:v>
                </c:pt>
                <c:pt idx="13">
                  <c:v>-2</c:v>
                </c:pt>
                <c:pt idx="14">
                  <c:v>-1</c:v>
                </c:pt>
                <c:pt idx="15">
                  <c:v>0</c:v>
                </c:pt>
                <c:pt idx="16">
                  <c:v>1</c:v>
                </c:pt>
                <c:pt idx="17">
                  <c:v>2</c:v>
                </c:pt>
                <c:pt idx="18">
                  <c:v>3</c:v>
                </c:pt>
                <c:pt idx="19">
                  <c:v>4</c:v>
                </c:pt>
                <c:pt idx="20">
                  <c:v>5</c:v>
                </c:pt>
                <c:pt idx="21">
                  <c:v>6</c:v>
                </c:pt>
                <c:pt idx="22">
                  <c:v>7</c:v>
                </c:pt>
                <c:pt idx="23">
                  <c:v>8</c:v>
                </c:pt>
                <c:pt idx="24">
                  <c:v>9</c:v>
                </c:pt>
                <c:pt idx="25">
                  <c:v>10</c:v>
                </c:pt>
                <c:pt idx="26">
                  <c:v>11</c:v>
                </c:pt>
                <c:pt idx="27">
                  <c:v>12</c:v>
                </c:pt>
                <c:pt idx="28">
                  <c:v>13</c:v>
                </c:pt>
                <c:pt idx="29">
                  <c:v>14</c:v>
                </c:pt>
                <c:pt idx="30">
                  <c:v>15</c:v>
                </c:pt>
                <c:pt idx="31">
                  <c:v>16</c:v>
                </c:pt>
                <c:pt idx="32">
                  <c:v>17</c:v>
                </c:pt>
                <c:pt idx="33">
                  <c:v>18</c:v>
                </c:pt>
                <c:pt idx="34">
                  <c:v>19</c:v>
                </c:pt>
                <c:pt idx="35">
                  <c:v>20</c:v>
                </c:pt>
                <c:pt idx="36">
                  <c:v>21</c:v>
                </c:pt>
                <c:pt idx="37">
                  <c:v>22</c:v>
                </c:pt>
                <c:pt idx="38">
                  <c:v>23</c:v>
                </c:pt>
                <c:pt idx="39">
                  <c:v>24</c:v>
                </c:pt>
                <c:pt idx="40">
                  <c:v>25</c:v>
                </c:pt>
                <c:pt idx="41">
                  <c:v>26</c:v>
                </c:pt>
                <c:pt idx="42">
                  <c:v>27</c:v>
                </c:pt>
                <c:pt idx="43">
                  <c:v>28</c:v>
                </c:pt>
                <c:pt idx="44">
                  <c:v>29</c:v>
                </c:pt>
                <c:pt idx="45">
                  <c:v>30</c:v>
                </c:pt>
                <c:pt idx="46">
                  <c:v>31</c:v>
                </c:pt>
                <c:pt idx="47">
                  <c:v>32</c:v>
                </c:pt>
                <c:pt idx="48">
                  <c:v>33</c:v>
                </c:pt>
                <c:pt idx="49">
                  <c:v>34</c:v>
                </c:pt>
                <c:pt idx="50">
                  <c:v>35</c:v>
                </c:pt>
                <c:pt idx="51">
                  <c:v>36</c:v>
                </c:pt>
                <c:pt idx="52">
                  <c:v>37</c:v>
                </c:pt>
                <c:pt idx="53">
                  <c:v>38</c:v>
                </c:pt>
                <c:pt idx="54">
                  <c:v>39</c:v>
                </c:pt>
                <c:pt idx="55">
                  <c:v>40</c:v>
                </c:pt>
              </c:numCache>
            </c:numRef>
          </c:cat>
          <c:val>
            <c:numRef>
              <c:f>'[20241209 CMP444 calculation WG3 - Northland v2.xlsx]Distribution'!$T$5:$T$60</c:f>
              <c:numCache>
                <c:formatCode>#,##0;\(#,##0\);\-</c:formatCode>
                <c:ptCount val="56"/>
                <c:pt idx="0">
                  <c:v>0</c:v>
                </c:pt>
                <c:pt idx="1">
                  <c:v>0</c:v>
                </c:pt>
                <c:pt idx="2">
                  <c:v>2</c:v>
                </c:pt>
                <c:pt idx="3">
                  <c:v>0</c:v>
                </c:pt>
                <c:pt idx="4">
                  <c:v>0</c:v>
                </c:pt>
                <c:pt idx="5">
                  <c:v>0</c:v>
                </c:pt>
                <c:pt idx="6">
                  <c:v>5</c:v>
                </c:pt>
                <c:pt idx="7">
                  <c:v>6</c:v>
                </c:pt>
                <c:pt idx="8">
                  <c:v>2</c:v>
                </c:pt>
                <c:pt idx="9">
                  <c:v>4</c:v>
                </c:pt>
                <c:pt idx="10">
                  <c:v>2</c:v>
                </c:pt>
                <c:pt idx="11">
                  <c:v>4</c:v>
                </c:pt>
                <c:pt idx="12">
                  <c:v>0</c:v>
                </c:pt>
                <c:pt idx="13">
                  <c:v>1</c:v>
                </c:pt>
                <c:pt idx="14">
                  <c:v>7</c:v>
                </c:pt>
                <c:pt idx="15">
                  <c:v>8</c:v>
                </c:pt>
                <c:pt idx="16">
                  <c:v>10</c:v>
                </c:pt>
                <c:pt idx="17">
                  <c:v>9</c:v>
                </c:pt>
                <c:pt idx="18">
                  <c:v>5</c:v>
                </c:pt>
                <c:pt idx="19">
                  <c:v>0</c:v>
                </c:pt>
                <c:pt idx="20">
                  <c:v>0</c:v>
                </c:pt>
                <c:pt idx="21">
                  <c:v>1</c:v>
                </c:pt>
                <c:pt idx="22">
                  <c:v>10</c:v>
                </c:pt>
                <c:pt idx="23">
                  <c:v>0</c:v>
                </c:pt>
                <c:pt idx="24">
                  <c:v>2</c:v>
                </c:pt>
                <c:pt idx="25">
                  <c:v>0</c:v>
                </c:pt>
                <c:pt idx="26">
                  <c:v>2</c:v>
                </c:pt>
                <c:pt idx="27">
                  <c:v>1</c:v>
                </c:pt>
                <c:pt idx="28">
                  <c:v>4</c:v>
                </c:pt>
                <c:pt idx="29">
                  <c:v>7</c:v>
                </c:pt>
                <c:pt idx="30">
                  <c:v>7</c:v>
                </c:pt>
                <c:pt idx="31">
                  <c:v>8</c:v>
                </c:pt>
                <c:pt idx="32">
                  <c:v>4</c:v>
                </c:pt>
                <c:pt idx="33">
                  <c:v>2</c:v>
                </c:pt>
                <c:pt idx="34">
                  <c:v>0</c:v>
                </c:pt>
                <c:pt idx="35">
                  <c:v>6</c:v>
                </c:pt>
                <c:pt idx="36">
                  <c:v>6</c:v>
                </c:pt>
                <c:pt idx="37">
                  <c:v>2</c:v>
                </c:pt>
                <c:pt idx="38">
                  <c:v>0</c:v>
                </c:pt>
                <c:pt idx="39">
                  <c:v>3</c:v>
                </c:pt>
                <c:pt idx="40">
                  <c:v>1</c:v>
                </c:pt>
                <c:pt idx="41">
                  <c:v>0</c:v>
                </c:pt>
                <c:pt idx="42">
                  <c:v>1</c:v>
                </c:pt>
                <c:pt idx="43">
                  <c:v>0</c:v>
                </c:pt>
                <c:pt idx="44">
                  <c:v>2</c:v>
                </c:pt>
                <c:pt idx="45">
                  <c:v>0</c:v>
                </c:pt>
                <c:pt idx="46">
                  <c:v>0</c:v>
                </c:pt>
                <c:pt idx="47">
                  <c:v>0</c:v>
                </c:pt>
                <c:pt idx="48">
                  <c:v>0</c:v>
                </c:pt>
                <c:pt idx="49">
                  <c:v>0</c:v>
                </c:pt>
                <c:pt idx="50">
                  <c:v>0</c:v>
                </c:pt>
                <c:pt idx="51">
                  <c:v>1</c:v>
                </c:pt>
                <c:pt idx="52">
                  <c:v>0</c:v>
                </c:pt>
                <c:pt idx="53">
                  <c:v>0</c:v>
                </c:pt>
                <c:pt idx="54">
                  <c:v>0</c:v>
                </c:pt>
                <c:pt idx="55">
                  <c:v>0</c:v>
                </c:pt>
              </c:numCache>
            </c:numRef>
          </c:val>
          <c:extLst>
            <c:ext xmlns:c16="http://schemas.microsoft.com/office/drawing/2014/chart" uri="{C3380CC4-5D6E-409C-BE32-E72D297353CC}">
              <c16:uniqueId val="{00000000-77F0-4B92-B28D-12F57C191B21}"/>
            </c:ext>
          </c:extLst>
        </c:ser>
        <c:dLbls>
          <c:showLegendKey val="0"/>
          <c:showVal val="0"/>
          <c:showCatName val="0"/>
          <c:showSerName val="0"/>
          <c:showPercent val="0"/>
          <c:showBubbleSize val="0"/>
        </c:dLbls>
        <c:axId val="576713359"/>
        <c:axId val="576710959"/>
      </c:areaChart>
      <c:catAx>
        <c:axId val="576713359"/>
        <c:scaling>
          <c:orientation val="minMax"/>
        </c:scaling>
        <c:delete val="0"/>
        <c:axPos val="b"/>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76710959"/>
        <c:crosses val="autoZero"/>
        <c:auto val="1"/>
        <c:lblAlgn val="ctr"/>
        <c:lblOffset val="100"/>
        <c:tickLblSkip val="5"/>
        <c:tickMarkSkip val="5"/>
        <c:noMultiLvlLbl val="0"/>
      </c:catAx>
      <c:valAx>
        <c:axId val="576710959"/>
        <c:scaling>
          <c:orientation val="minMax"/>
          <c:max val="60"/>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76713359"/>
        <c:crosses val="autoZero"/>
        <c:crossBetween val="midCat"/>
      </c:valAx>
      <c:spPr>
        <a:noFill/>
        <a:ln w="12700">
          <a:solidFill>
            <a:schemeClr val="tx1"/>
          </a:solidFill>
        </a:ln>
        <a:effectLst/>
      </c:spPr>
    </c:plotArea>
    <c:plotVisOnly val="1"/>
    <c:dispBlanksAs val="zero"/>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CA"/>
              <a:t>Year Round Not Shared</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areaChart>
        <c:grouping val="standard"/>
        <c:varyColors val="0"/>
        <c:ser>
          <c:idx val="0"/>
          <c:order val="0"/>
          <c:spPr>
            <a:solidFill>
              <a:schemeClr val="accent1"/>
            </a:solidFill>
            <a:ln w="25400">
              <a:noFill/>
            </a:ln>
            <a:effectLst/>
          </c:spPr>
          <c:cat>
            <c:numRef>
              <c:f>'[20241209 CMP444 calculation WG3 - Northland v2.xlsx]Distribution'!$B$5:$B$60</c:f>
              <c:numCache>
                <c:formatCode>General</c:formatCode>
                <c:ptCount val="56"/>
                <c:pt idx="0">
                  <c:v>-15</c:v>
                </c:pt>
                <c:pt idx="1">
                  <c:v>-14</c:v>
                </c:pt>
                <c:pt idx="2">
                  <c:v>-13</c:v>
                </c:pt>
                <c:pt idx="3">
                  <c:v>-12</c:v>
                </c:pt>
                <c:pt idx="4">
                  <c:v>-11</c:v>
                </c:pt>
                <c:pt idx="5">
                  <c:v>-10</c:v>
                </c:pt>
                <c:pt idx="6">
                  <c:v>-9</c:v>
                </c:pt>
                <c:pt idx="7">
                  <c:v>-8</c:v>
                </c:pt>
                <c:pt idx="8">
                  <c:v>-7</c:v>
                </c:pt>
                <c:pt idx="9">
                  <c:v>-6</c:v>
                </c:pt>
                <c:pt idx="10">
                  <c:v>-5</c:v>
                </c:pt>
                <c:pt idx="11">
                  <c:v>-4</c:v>
                </c:pt>
                <c:pt idx="12">
                  <c:v>-3</c:v>
                </c:pt>
                <c:pt idx="13">
                  <c:v>-2</c:v>
                </c:pt>
                <c:pt idx="14">
                  <c:v>-1</c:v>
                </c:pt>
                <c:pt idx="15">
                  <c:v>0</c:v>
                </c:pt>
                <c:pt idx="16">
                  <c:v>1</c:v>
                </c:pt>
                <c:pt idx="17">
                  <c:v>2</c:v>
                </c:pt>
                <c:pt idx="18">
                  <c:v>3</c:v>
                </c:pt>
                <c:pt idx="19">
                  <c:v>4</c:v>
                </c:pt>
                <c:pt idx="20">
                  <c:v>5</c:v>
                </c:pt>
                <c:pt idx="21">
                  <c:v>6</c:v>
                </c:pt>
                <c:pt idx="22">
                  <c:v>7</c:v>
                </c:pt>
                <c:pt idx="23">
                  <c:v>8</c:v>
                </c:pt>
                <c:pt idx="24">
                  <c:v>9</c:v>
                </c:pt>
                <c:pt idx="25">
                  <c:v>10</c:v>
                </c:pt>
                <c:pt idx="26">
                  <c:v>11</c:v>
                </c:pt>
                <c:pt idx="27">
                  <c:v>12</c:v>
                </c:pt>
                <c:pt idx="28">
                  <c:v>13</c:v>
                </c:pt>
                <c:pt idx="29">
                  <c:v>14</c:v>
                </c:pt>
                <c:pt idx="30">
                  <c:v>15</c:v>
                </c:pt>
                <c:pt idx="31">
                  <c:v>16</c:v>
                </c:pt>
                <c:pt idx="32">
                  <c:v>17</c:v>
                </c:pt>
                <c:pt idx="33">
                  <c:v>18</c:v>
                </c:pt>
                <c:pt idx="34">
                  <c:v>19</c:v>
                </c:pt>
                <c:pt idx="35">
                  <c:v>20</c:v>
                </c:pt>
                <c:pt idx="36">
                  <c:v>21</c:v>
                </c:pt>
                <c:pt idx="37">
                  <c:v>22</c:v>
                </c:pt>
                <c:pt idx="38">
                  <c:v>23</c:v>
                </c:pt>
                <c:pt idx="39">
                  <c:v>24</c:v>
                </c:pt>
                <c:pt idx="40">
                  <c:v>25</c:v>
                </c:pt>
                <c:pt idx="41">
                  <c:v>26</c:v>
                </c:pt>
                <c:pt idx="42">
                  <c:v>27</c:v>
                </c:pt>
                <c:pt idx="43">
                  <c:v>28</c:v>
                </c:pt>
                <c:pt idx="44">
                  <c:v>29</c:v>
                </c:pt>
                <c:pt idx="45">
                  <c:v>30</c:v>
                </c:pt>
                <c:pt idx="46">
                  <c:v>31</c:v>
                </c:pt>
                <c:pt idx="47">
                  <c:v>32</c:v>
                </c:pt>
                <c:pt idx="48">
                  <c:v>33</c:v>
                </c:pt>
                <c:pt idx="49">
                  <c:v>34</c:v>
                </c:pt>
                <c:pt idx="50">
                  <c:v>35</c:v>
                </c:pt>
                <c:pt idx="51">
                  <c:v>36</c:v>
                </c:pt>
                <c:pt idx="52">
                  <c:v>37</c:v>
                </c:pt>
                <c:pt idx="53">
                  <c:v>38</c:v>
                </c:pt>
                <c:pt idx="54">
                  <c:v>39</c:v>
                </c:pt>
                <c:pt idx="55">
                  <c:v>40</c:v>
                </c:pt>
              </c:numCache>
            </c:numRef>
          </c:cat>
          <c:val>
            <c:numRef>
              <c:f>'[20241209 CMP444 calculation WG3 - Northland v2.xlsx]Distribution'!$AG$5:$AG$60</c:f>
              <c:numCache>
                <c:formatCode>#,##0;\(#,##0\);\-</c:formatCode>
                <c:ptCount val="56"/>
                <c:pt idx="0">
                  <c:v>0</c:v>
                </c:pt>
                <c:pt idx="1">
                  <c:v>0</c:v>
                </c:pt>
                <c:pt idx="2">
                  <c:v>0</c:v>
                </c:pt>
                <c:pt idx="3">
                  <c:v>0</c:v>
                </c:pt>
                <c:pt idx="4">
                  <c:v>1</c:v>
                </c:pt>
                <c:pt idx="5">
                  <c:v>1</c:v>
                </c:pt>
                <c:pt idx="6">
                  <c:v>0</c:v>
                </c:pt>
                <c:pt idx="7">
                  <c:v>2</c:v>
                </c:pt>
                <c:pt idx="8">
                  <c:v>1</c:v>
                </c:pt>
                <c:pt idx="9">
                  <c:v>0</c:v>
                </c:pt>
                <c:pt idx="10">
                  <c:v>0</c:v>
                </c:pt>
                <c:pt idx="11">
                  <c:v>5</c:v>
                </c:pt>
                <c:pt idx="12">
                  <c:v>0</c:v>
                </c:pt>
                <c:pt idx="13">
                  <c:v>0</c:v>
                </c:pt>
                <c:pt idx="14">
                  <c:v>50</c:v>
                </c:pt>
                <c:pt idx="15">
                  <c:v>6</c:v>
                </c:pt>
                <c:pt idx="16">
                  <c:v>2</c:v>
                </c:pt>
                <c:pt idx="17">
                  <c:v>1</c:v>
                </c:pt>
                <c:pt idx="18">
                  <c:v>4</c:v>
                </c:pt>
                <c:pt idx="19">
                  <c:v>3</c:v>
                </c:pt>
                <c:pt idx="20">
                  <c:v>2</c:v>
                </c:pt>
                <c:pt idx="21">
                  <c:v>3</c:v>
                </c:pt>
                <c:pt idx="22">
                  <c:v>2</c:v>
                </c:pt>
                <c:pt idx="23">
                  <c:v>0</c:v>
                </c:pt>
                <c:pt idx="24">
                  <c:v>0</c:v>
                </c:pt>
                <c:pt idx="25">
                  <c:v>7</c:v>
                </c:pt>
                <c:pt idx="26">
                  <c:v>4</c:v>
                </c:pt>
                <c:pt idx="27">
                  <c:v>3</c:v>
                </c:pt>
                <c:pt idx="28">
                  <c:v>2</c:v>
                </c:pt>
                <c:pt idx="29">
                  <c:v>4</c:v>
                </c:pt>
                <c:pt idx="30">
                  <c:v>4</c:v>
                </c:pt>
                <c:pt idx="31">
                  <c:v>2</c:v>
                </c:pt>
                <c:pt idx="32">
                  <c:v>1</c:v>
                </c:pt>
                <c:pt idx="33">
                  <c:v>6</c:v>
                </c:pt>
                <c:pt idx="34">
                  <c:v>6</c:v>
                </c:pt>
                <c:pt idx="35">
                  <c:v>1</c:v>
                </c:pt>
                <c:pt idx="36">
                  <c:v>1</c:v>
                </c:pt>
                <c:pt idx="37">
                  <c:v>0</c:v>
                </c:pt>
                <c:pt idx="38">
                  <c:v>1</c:v>
                </c:pt>
                <c:pt idx="39">
                  <c:v>2</c:v>
                </c:pt>
                <c:pt idx="40">
                  <c:v>0</c:v>
                </c:pt>
                <c:pt idx="41">
                  <c:v>3</c:v>
                </c:pt>
                <c:pt idx="42">
                  <c:v>2</c:v>
                </c:pt>
                <c:pt idx="43">
                  <c:v>0</c:v>
                </c:pt>
                <c:pt idx="44">
                  <c:v>0</c:v>
                </c:pt>
                <c:pt idx="45">
                  <c:v>0</c:v>
                </c:pt>
                <c:pt idx="46">
                  <c:v>1</c:v>
                </c:pt>
                <c:pt idx="47">
                  <c:v>2</c:v>
                </c:pt>
                <c:pt idx="48">
                  <c:v>0</c:v>
                </c:pt>
                <c:pt idx="49">
                  <c:v>0</c:v>
                </c:pt>
                <c:pt idx="50">
                  <c:v>0</c:v>
                </c:pt>
                <c:pt idx="51">
                  <c:v>0</c:v>
                </c:pt>
                <c:pt idx="52">
                  <c:v>0</c:v>
                </c:pt>
                <c:pt idx="53">
                  <c:v>0</c:v>
                </c:pt>
                <c:pt idx="54">
                  <c:v>0</c:v>
                </c:pt>
                <c:pt idx="55">
                  <c:v>0</c:v>
                </c:pt>
              </c:numCache>
            </c:numRef>
          </c:val>
          <c:extLst>
            <c:ext xmlns:c16="http://schemas.microsoft.com/office/drawing/2014/chart" uri="{C3380CC4-5D6E-409C-BE32-E72D297353CC}">
              <c16:uniqueId val="{00000000-53EB-4F84-81FB-582CF9607290}"/>
            </c:ext>
          </c:extLst>
        </c:ser>
        <c:dLbls>
          <c:showLegendKey val="0"/>
          <c:showVal val="0"/>
          <c:showCatName val="0"/>
          <c:showSerName val="0"/>
          <c:showPercent val="0"/>
          <c:showBubbleSize val="0"/>
        </c:dLbls>
        <c:axId val="576713359"/>
        <c:axId val="576710959"/>
      </c:areaChart>
      <c:catAx>
        <c:axId val="576713359"/>
        <c:scaling>
          <c:orientation val="minMax"/>
        </c:scaling>
        <c:delete val="0"/>
        <c:axPos val="b"/>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76710959"/>
        <c:crosses val="autoZero"/>
        <c:auto val="1"/>
        <c:lblAlgn val="ctr"/>
        <c:lblOffset val="100"/>
        <c:tickLblSkip val="5"/>
        <c:tickMarkSkip val="5"/>
        <c:noMultiLvlLbl val="0"/>
      </c:catAx>
      <c:valAx>
        <c:axId val="576710959"/>
        <c:scaling>
          <c:orientation val="minMax"/>
          <c:max val="60"/>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76713359"/>
        <c:crosses val="autoZero"/>
        <c:crossBetween val="midCat"/>
      </c:valAx>
      <c:spPr>
        <a:noFill/>
        <a:ln w="12700">
          <a:solidFill>
            <a:schemeClr val="tx1"/>
          </a:solidFill>
        </a:ln>
        <a:effectLst/>
      </c:spPr>
    </c:plotArea>
    <c:plotVisOnly val="1"/>
    <c:dispBlanksAs val="zero"/>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CA"/>
              <a:t> Year Round </a:t>
            </a:r>
            <a:r>
              <a:rPr lang="en-CA" baseline="0"/>
              <a:t>Shared (£/kW) </a:t>
            </a:r>
            <a:endParaRPr lang="en-CA"/>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'[20241209 CMP444 calculation WG3 - Northland v2.xlsx]Derivation'!$D$3</c:f>
              <c:strCache>
                <c:ptCount val="1"/>
                <c:pt idx="0">
                  <c:v>2025/26</c:v>
                </c:pt>
              </c:strCache>
            </c:strRef>
          </c:tx>
          <c:spPr>
            <a:ln w="28575" cap="rnd">
              <a:solidFill>
                <a:schemeClr val="accent1"/>
              </a:solidFill>
              <a:round/>
            </a:ln>
            <a:effectLst/>
          </c:spPr>
          <c:marker>
            <c:symbol val="none"/>
          </c:marker>
          <c:val>
            <c:numRef>
              <c:f>'[20241209 CMP444 calculation WG3 - Northland v2.xlsx]Derivation'!$D$40:$D$66</c:f>
              <c:numCache>
                <c:formatCode>_-* #,##0.00_-;\-* #,##0.00_-;_-* "-"??????_-;_-@_-</c:formatCode>
                <c:ptCount val="27"/>
                <c:pt idx="0">
                  <c:v>24.098106999999999</c:v>
                </c:pt>
                <c:pt idx="1">
                  <c:v>13.959538</c:v>
                </c:pt>
                <c:pt idx="2">
                  <c:v>21.893176</c:v>
                </c:pt>
                <c:pt idx="3">
                  <c:v>21.893176</c:v>
                </c:pt>
                <c:pt idx="4">
                  <c:v>17.024494000000001</c:v>
                </c:pt>
                <c:pt idx="5">
                  <c:v>17.447343</c:v>
                </c:pt>
                <c:pt idx="6">
                  <c:v>15.160989000000001</c:v>
                </c:pt>
                <c:pt idx="7">
                  <c:v>15.160989000000001</c:v>
                </c:pt>
                <c:pt idx="8">
                  <c:v>14.839326</c:v>
                </c:pt>
                <c:pt idx="9">
                  <c:v>14.182942000000001</c:v>
                </c:pt>
                <c:pt idx="10">
                  <c:v>14.182942000000001</c:v>
                </c:pt>
                <c:pt idx="11">
                  <c:v>9.4649079999999994</c:v>
                </c:pt>
                <c:pt idx="12">
                  <c:v>7.0080249999999999</c:v>
                </c:pt>
                <c:pt idx="13">
                  <c:v>7.0080249999999999</c:v>
                </c:pt>
                <c:pt idx="14">
                  <c:v>2.8521570000000001</c:v>
                </c:pt>
                <c:pt idx="15">
                  <c:v>1.222774</c:v>
                </c:pt>
                <c:pt idx="16">
                  <c:v>0.45508599999999999</c:v>
                </c:pt>
                <c:pt idx="17">
                  <c:v>1.3033410000000001</c:v>
                </c:pt>
                <c:pt idx="18">
                  <c:v>0.66047500000000003</c:v>
                </c:pt>
                <c:pt idx="19">
                  <c:v>-8.4793230000000008</c:v>
                </c:pt>
                <c:pt idx="20">
                  <c:v>-8.2531820000000007</c:v>
                </c:pt>
                <c:pt idx="21">
                  <c:v>2.9420679999999999</c:v>
                </c:pt>
                <c:pt idx="22">
                  <c:v>2.9420679999999999</c:v>
                </c:pt>
                <c:pt idx="23">
                  <c:v>2.9420679999999999</c:v>
                </c:pt>
                <c:pt idx="24">
                  <c:v>-3.9594649999999998</c:v>
                </c:pt>
                <c:pt idx="25">
                  <c:v>-5.2297900000000004</c:v>
                </c:pt>
                <c:pt idx="26">
                  <c:v>-12.129115000000001</c:v>
                </c:pt>
              </c:numCache>
            </c:numRef>
          </c:val>
          <c:smooth val="0"/>
          <c:extLst>
            <c:ext xmlns:c16="http://schemas.microsoft.com/office/drawing/2014/chart" uri="{C3380CC4-5D6E-409C-BE32-E72D297353CC}">
              <c16:uniqueId val="{00000000-C65B-489B-8213-56E7B99560F1}"/>
            </c:ext>
          </c:extLst>
        </c:ser>
        <c:ser>
          <c:idx val="1"/>
          <c:order val="1"/>
          <c:tx>
            <c:strRef>
              <c:f>'[20241209 CMP444 calculation WG3 - Northland v2.xlsx]Derivation'!$E$3</c:f>
              <c:strCache>
                <c:ptCount val="1"/>
                <c:pt idx="0">
                  <c:v>2026/27</c:v>
                </c:pt>
              </c:strCache>
            </c:strRef>
          </c:tx>
          <c:spPr>
            <a:ln w="28575" cap="rnd">
              <a:solidFill>
                <a:schemeClr val="accent2"/>
              </a:solidFill>
              <a:round/>
            </a:ln>
            <a:effectLst/>
          </c:spPr>
          <c:marker>
            <c:symbol val="none"/>
          </c:marker>
          <c:val>
            <c:numRef>
              <c:f>'[20241209 CMP444 calculation WG3 - Northland v2.xlsx]Derivation'!$E$40:$E$66</c:f>
              <c:numCache>
                <c:formatCode>_-* #,##0.00_-;\-* #,##0.00_-;_-* "-"??????_-;_-@_-</c:formatCode>
                <c:ptCount val="27"/>
                <c:pt idx="0">
                  <c:v>21.506836244686735</c:v>
                </c:pt>
                <c:pt idx="1">
                  <c:v>12.881002790866715</c:v>
                </c:pt>
                <c:pt idx="2">
                  <c:v>20.305526023386268</c:v>
                </c:pt>
                <c:pt idx="3">
                  <c:v>20.305526023386268</c:v>
                </c:pt>
                <c:pt idx="4">
                  <c:v>16.332062653314374</c:v>
                </c:pt>
                <c:pt idx="5">
                  <c:v>16.154611110136681</c:v>
                </c:pt>
                <c:pt idx="6">
                  <c:v>14.294458185984041</c:v>
                </c:pt>
                <c:pt idx="7">
                  <c:v>14.294458185984041</c:v>
                </c:pt>
                <c:pt idx="8">
                  <c:v>14.298322946827843</c:v>
                </c:pt>
                <c:pt idx="9">
                  <c:v>13.757298586157857</c:v>
                </c:pt>
                <c:pt idx="10">
                  <c:v>13.757298586157857</c:v>
                </c:pt>
                <c:pt idx="11">
                  <c:v>9.8316447195227941</c:v>
                </c:pt>
                <c:pt idx="12">
                  <c:v>7.0064888562060519</c:v>
                </c:pt>
                <c:pt idx="13">
                  <c:v>7.0064888562060519</c:v>
                </c:pt>
                <c:pt idx="14">
                  <c:v>3.232660678122778</c:v>
                </c:pt>
                <c:pt idx="15">
                  <c:v>2.0554615840246506</c:v>
                </c:pt>
                <c:pt idx="16">
                  <c:v>-0.16434645484712018</c:v>
                </c:pt>
                <c:pt idx="17">
                  <c:v>0.76074415201074497</c:v>
                </c:pt>
                <c:pt idx="18">
                  <c:v>3.0707466108082486</c:v>
                </c:pt>
                <c:pt idx="19">
                  <c:v>-7.1060667429090616</c:v>
                </c:pt>
                <c:pt idx="20">
                  <c:v>-7.6503862484791032</c:v>
                </c:pt>
                <c:pt idx="21">
                  <c:v>1.6762875642727344</c:v>
                </c:pt>
                <c:pt idx="22">
                  <c:v>1.6762875642727344</c:v>
                </c:pt>
                <c:pt idx="23">
                  <c:v>1.6762875642727344</c:v>
                </c:pt>
                <c:pt idx="24">
                  <c:v>-4.3406058461720791</c:v>
                </c:pt>
                <c:pt idx="25">
                  <c:v>-5.9470061420557796</c:v>
                </c:pt>
                <c:pt idx="26">
                  <c:v>-12.272868652287272</c:v>
                </c:pt>
              </c:numCache>
            </c:numRef>
          </c:val>
          <c:smooth val="0"/>
          <c:extLst>
            <c:ext xmlns:c16="http://schemas.microsoft.com/office/drawing/2014/chart" uri="{C3380CC4-5D6E-409C-BE32-E72D297353CC}">
              <c16:uniqueId val="{00000001-C65B-489B-8213-56E7B99560F1}"/>
            </c:ext>
          </c:extLst>
        </c:ser>
        <c:ser>
          <c:idx val="2"/>
          <c:order val="2"/>
          <c:tx>
            <c:strRef>
              <c:f>'[20241209 CMP444 calculation WG3 - Northland v2.xlsx]Derivation'!$F$3</c:f>
              <c:strCache>
                <c:ptCount val="1"/>
                <c:pt idx="0">
                  <c:v>2027/28</c:v>
                </c:pt>
              </c:strCache>
            </c:strRef>
          </c:tx>
          <c:spPr>
            <a:ln w="28575" cap="rnd">
              <a:solidFill>
                <a:schemeClr val="accent3"/>
              </a:solidFill>
              <a:round/>
            </a:ln>
            <a:effectLst/>
          </c:spPr>
          <c:marker>
            <c:symbol val="none"/>
          </c:marker>
          <c:val>
            <c:numRef>
              <c:f>'[20241209 CMP444 calculation WG3 - Northland v2.xlsx]Derivation'!$F$40:$F$66</c:f>
              <c:numCache>
                <c:formatCode>_-* #,##0.00_-;\-* #,##0.00_-;_-* "-"??????_-;_-@_-</c:formatCode>
                <c:ptCount val="27"/>
                <c:pt idx="0">
                  <c:v>24.152004090470164</c:v>
                </c:pt>
                <c:pt idx="1">
                  <c:v>13.397911852159767</c:v>
                </c:pt>
                <c:pt idx="2">
                  <c:v>21.426105530427822</c:v>
                </c:pt>
                <c:pt idx="3">
                  <c:v>21.426105530427822</c:v>
                </c:pt>
                <c:pt idx="4">
                  <c:v>18.151220456172059</c:v>
                </c:pt>
                <c:pt idx="5">
                  <c:v>18.093092856781389</c:v>
                </c:pt>
                <c:pt idx="6">
                  <c:v>16.421634101546562</c:v>
                </c:pt>
                <c:pt idx="7">
                  <c:v>16.421634101546562</c:v>
                </c:pt>
                <c:pt idx="8">
                  <c:v>16.228924712039451</c:v>
                </c:pt>
                <c:pt idx="9">
                  <c:v>15.961065436859363</c:v>
                </c:pt>
                <c:pt idx="10">
                  <c:v>15.961065436859363</c:v>
                </c:pt>
                <c:pt idx="11">
                  <c:v>11.387274190777413</c:v>
                </c:pt>
                <c:pt idx="12">
                  <c:v>7.6004325628566267</c:v>
                </c:pt>
                <c:pt idx="13">
                  <c:v>7.6004325628566267</c:v>
                </c:pt>
                <c:pt idx="14">
                  <c:v>3.1071333745062097</c:v>
                </c:pt>
                <c:pt idx="15">
                  <c:v>1.8190182364514214</c:v>
                </c:pt>
                <c:pt idx="16">
                  <c:v>-0.46990256768480032</c:v>
                </c:pt>
                <c:pt idx="17">
                  <c:v>0.40648662164674287</c:v>
                </c:pt>
                <c:pt idx="18">
                  <c:v>2.9520902388009604</c:v>
                </c:pt>
                <c:pt idx="19">
                  <c:v>-7.5735304301205755</c:v>
                </c:pt>
                <c:pt idx="20">
                  <c:v>-7.3339833212155643</c:v>
                </c:pt>
                <c:pt idx="21">
                  <c:v>1.8795362607988433</c:v>
                </c:pt>
                <c:pt idx="22">
                  <c:v>1.8795362607988433</c:v>
                </c:pt>
                <c:pt idx="23">
                  <c:v>1.8795362607988433</c:v>
                </c:pt>
                <c:pt idx="24">
                  <c:v>-3.9766915424595286</c:v>
                </c:pt>
                <c:pt idx="25">
                  <c:v>-3.8470328551289659</c:v>
                </c:pt>
                <c:pt idx="26">
                  <c:v>-7.3382307228576593</c:v>
                </c:pt>
              </c:numCache>
            </c:numRef>
          </c:val>
          <c:smooth val="0"/>
          <c:extLst>
            <c:ext xmlns:c16="http://schemas.microsoft.com/office/drawing/2014/chart" uri="{C3380CC4-5D6E-409C-BE32-E72D297353CC}">
              <c16:uniqueId val="{00000002-C65B-489B-8213-56E7B99560F1}"/>
            </c:ext>
          </c:extLst>
        </c:ser>
        <c:ser>
          <c:idx val="3"/>
          <c:order val="3"/>
          <c:tx>
            <c:strRef>
              <c:f>'[20241209 CMP444 calculation WG3 - Northland v2.xlsx]Derivation'!$G$3</c:f>
              <c:strCache>
                <c:ptCount val="1"/>
                <c:pt idx="0">
                  <c:v>2028/29</c:v>
                </c:pt>
              </c:strCache>
            </c:strRef>
          </c:tx>
          <c:spPr>
            <a:ln w="28575" cap="rnd">
              <a:solidFill>
                <a:schemeClr val="accent4"/>
              </a:solidFill>
              <a:round/>
            </a:ln>
            <a:effectLst/>
          </c:spPr>
          <c:marker>
            <c:symbol val="none"/>
          </c:marker>
          <c:val>
            <c:numRef>
              <c:f>'[20241209 CMP444 calculation WG3 - Northland v2.xlsx]Derivation'!$G$40:$G$66</c:f>
              <c:numCache>
                <c:formatCode>_-* #,##0.00_-;\-* #,##0.00_-;_-* "-"??????_-;_-@_-</c:formatCode>
                <c:ptCount val="27"/>
                <c:pt idx="0">
                  <c:v>27.816409982812736</c:v>
                </c:pt>
                <c:pt idx="1">
                  <c:v>6.8742907420644954</c:v>
                </c:pt>
                <c:pt idx="2">
                  <c:v>20.766742623247101</c:v>
                </c:pt>
                <c:pt idx="3">
                  <c:v>20.766742623247101</c:v>
                </c:pt>
                <c:pt idx="4">
                  <c:v>17.672229637574038</c:v>
                </c:pt>
                <c:pt idx="5">
                  <c:v>17.599729051511162</c:v>
                </c:pt>
                <c:pt idx="6">
                  <c:v>16.061766587455068</c:v>
                </c:pt>
                <c:pt idx="7">
                  <c:v>16.061766587455068</c:v>
                </c:pt>
                <c:pt idx="8">
                  <c:v>15.1121039893687</c:v>
                </c:pt>
                <c:pt idx="9">
                  <c:v>15.722861048271147</c:v>
                </c:pt>
                <c:pt idx="10">
                  <c:v>15.722861048271147</c:v>
                </c:pt>
                <c:pt idx="11">
                  <c:v>11.54591174016605</c:v>
                </c:pt>
                <c:pt idx="12">
                  <c:v>7.9295093085100996</c:v>
                </c:pt>
                <c:pt idx="13">
                  <c:v>7.9295093085100996</c:v>
                </c:pt>
                <c:pt idx="14">
                  <c:v>3.6534013920164021</c:v>
                </c:pt>
                <c:pt idx="15">
                  <c:v>2.4198963468840171</c:v>
                </c:pt>
                <c:pt idx="16">
                  <c:v>-0.22514768230142254</c:v>
                </c:pt>
                <c:pt idx="17">
                  <c:v>0.3516785859363134</c:v>
                </c:pt>
                <c:pt idx="18">
                  <c:v>3.5556138484027739</c:v>
                </c:pt>
                <c:pt idx="19">
                  <c:v>-7.331004197514301</c:v>
                </c:pt>
                <c:pt idx="20">
                  <c:v>-6.8792652100693559</c:v>
                </c:pt>
                <c:pt idx="21">
                  <c:v>0.75108153379233533</c:v>
                </c:pt>
                <c:pt idx="22">
                  <c:v>0.75108153379233533</c:v>
                </c:pt>
                <c:pt idx="23">
                  <c:v>0.75108153379233533</c:v>
                </c:pt>
                <c:pt idx="24">
                  <c:v>-4.0778208537184213</c:v>
                </c:pt>
                <c:pt idx="25">
                  <c:v>-3.3546741757707688</c:v>
                </c:pt>
                <c:pt idx="26">
                  <c:v>-6.8151945521692898</c:v>
                </c:pt>
              </c:numCache>
            </c:numRef>
          </c:val>
          <c:smooth val="0"/>
          <c:extLst>
            <c:ext xmlns:c16="http://schemas.microsoft.com/office/drawing/2014/chart" uri="{C3380CC4-5D6E-409C-BE32-E72D297353CC}">
              <c16:uniqueId val="{00000003-C65B-489B-8213-56E7B99560F1}"/>
            </c:ext>
          </c:extLst>
        </c:ser>
        <c:ser>
          <c:idx val="4"/>
          <c:order val="4"/>
          <c:tx>
            <c:strRef>
              <c:f>'[20241209 CMP444 calculation WG3 - Northland v2.xlsx]Derivation'!$H$3</c:f>
              <c:strCache>
                <c:ptCount val="1"/>
                <c:pt idx="0">
                  <c:v>2029/30</c:v>
                </c:pt>
              </c:strCache>
            </c:strRef>
          </c:tx>
          <c:spPr>
            <a:ln w="28575" cap="rnd">
              <a:solidFill>
                <a:schemeClr val="accent5"/>
              </a:solidFill>
              <a:round/>
            </a:ln>
            <a:effectLst/>
          </c:spPr>
          <c:marker>
            <c:symbol val="none"/>
          </c:marker>
          <c:val>
            <c:numRef>
              <c:f>'[20241209 CMP444 calculation WG3 - Northland v2.xlsx]Derivation'!$H$40:$H$66</c:f>
              <c:numCache>
                <c:formatCode>_-* #,##0.00_-;\-* #,##0.00_-;_-* "-"??????_-;_-@_-</c:formatCode>
                <c:ptCount val="27"/>
                <c:pt idx="0">
                  <c:v>36.457989363311498</c:v>
                </c:pt>
                <c:pt idx="1">
                  <c:v>16.939453655821918</c:v>
                </c:pt>
                <c:pt idx="2">
                  <c:v>29.362623492182848</c:v>
                </c:pt>
                <c:pt idx="3">
                  <c:v>29.362623492182848</c:v>
                </c:pt>
                <c:pt idx="4">
                  <c:v>25.236371393537823</c:v>
                </c:pt>
                <c:pt idx="5">
                  <c:v>24.519113271069088</c:v>
                </c:pt>
                <c:pt idx="6">
                  <c:v>22.286130719699226</c:v>
                </c:pt>
                <c:pt idx="7">
                  <c:v>22.286130719699226</c:v>
                </c:pt>
                <c:pt idx="8">
                  <c:v>21.725152829213819</c:v>
                </c:pt>
                <c:pt idx="9">
                  <c:v>20.584111466721264</c:v>
                </c:pt>
                <c:pt idx="10">
                  <c:v>20.584111466721264</c:v>
                </c:pt>
                <c:pt idx="11">
                  <c:v>14.650587184038118</c:v>
                </c:pt>
                <c:pt idx="12">
                  <c:v>7.2622582370458613</c:v>
                </c:pt>
                <c:pt idx="13">
                  <c:v>7.2622582370458613</c:v>
                </c:pt>
                <c:pt idx="14">
                  <c:v>2.3092879239130437</c:v>
                </c:pt>
                <c:pt idx="15">
                  <c:v>1.7015259231685529</c:v>
                </c:pt>
                <c:pt idx="16">
                  <c:v>-1.787013327501489</c:v>
                </c:pt>
                <c:pt idx="17">
                  <c:v>-0.88576535824895775</c:v>
                </c:pt>
                <c:pt idx="18">
                  <c:v>2.5369577832787376</c:v>
                </c:pt>
                <c:pt idx="19">
                  <c:v>-8.9476650244192975</c:v>
                </c:pt>
                <c:pt idx="20">
                  <c:v>-8.7537448365842767</c:v>
                </c:pt>
                <c:pt idx="21">
                  <c:v>-7.6572361896962482E-2</c:v>
                </c:pt>
                <c:pt idx="22">
                  <c:v>-7.6572361896962482E-2</c:v>
                </c:pt>
                <c:pt idx="23">
                  <c:v>-7.6572361896962482E-2</c:v>
                </c:pt>
                <c:pt idx="24">
                  <c:v>-5.877475918999405</c:v>
                </c:pt>
                <c:pt idx="25">
                  <c:v>-5.4422130606015484</c:v>
                </c:pt>
                <c:pt idx="26">
                  <c:v>-8.8659764443865399</c:v>
                </c:pt>
              </c:numCache>
            </c:numRef>
          </c:val>
          <c:smooth val="0"/>
          <c:extLst>
            <c:ext xmlns:c16="http://schemas.microsoft.com/office/drawing/2014/chart" uri="{C3380CC4-5D6E-409C-BE32-E72D297353CC}">
              <c16:uniqueId val="{00000004-C65B-489B-8213-56E7B99560F1}"/>
            </c:ext>
          </c:extLst>
        </c:ser>
        <c:ser>
          <c:idx val="5"/>
          <c:order val="5"/>
          <c:tx>
            <c:strRef>
              <c:f>'[20241209 CMP444 calculation WG3 - Northland v2.xlsx]Derivation'!$I$7</c:f>
              <c:strCache>
                <c:ptCount val="1"/>
                <c:pt idx="0">
                  <c:v>MEAN</c:v>
                </c:pt>
              </c:strCache>
            </c:strRef>
          </c:tx>
          <c:spPr>
            <a:ln w="28575" cap="rnd">
              <a:solidFill>
                <a:schemeClr val="accent6"/>
              </a:solidFill>
              <a:round/>
            </a:ln>
            <a:effectLst/>
          </c:spPr>
          <c:marker>
            <c:symbol val="none"/>
          </c:marker>
          <c:val>
            <c:numRef>
              <c:f>'[20241209 CMP444 calculation WG3 - Northland v2.xlsx]Derivation'!$I$40:$I$66</c:f>
              <c:numCache>
                <c:formatCode>_-* #,##0.00_-;\-* #,##0.00_-;_-* "-"??????_-;_-@_-</c:formatCode>
                <c:ptCount val="27"/>
                <c:pt idx="0">
                  <c:v>7.7186334008868922</c:v>
                </c:pt>
                <c:pt idx="1">
                  <c:v>7.7186334008868922</c:v>
                </c:pt>
                <c:pt idx="2">
                  <c:v>7.7186334008868922</c:v>
                </c:pt>
                <c:pt idx="3">
                  <c:v>7.7186334008868922</c:v>
                </c:pt>
                <c:pt idx="4">
                  <c:v>7.7186334008868922</c:v>
                </c:pt>
                <c:pt idx="5">
                  <c:v>7.7186334008868922</c:v>
                </c:pt>
                <c:pt idx="6">
                  <c:v>7.7186334008868922</c:v>
                </c:pt>
                <c:pt idx="7">
                  <c:v>7.7186334008868922</c:v>
                </c:pt>
                <c:pt idx="8">
                  <c:v>7.7186334008868922</c:v>
                </c:pt>
                <c:pt idx="9">
                  <c:v>7.7186334008868922</c:v>
                </c:pt>
                <c:pt idx="10">
                  <c:v>7.7186334008868922</c:v>
                </c:pt>
                <c:pt idx="11">
                  <c:v>7.7186334008868922</c:v>
                </c:pt>
                <c:pt idx="12">
                  <c:v>7.7186334008868922</c:v>
                </c:pt>
                <c:pt idx="13">
                  <c:v>7.7186334008868922</c:v>
                </c:pt>
                <c:pt idx="14">
                  <c:v>7.7186334008868922</c:v>
                </c:pt>
                <c:pt idx="15">
                  <c:v>7.7186334008868922</c:v>
                </c:pt>
                <c:pt idx="16">
                  <c:v>7.7186334008868922</c:v>
                </c:pt>
                <c:pt idx="17">
                  <c:v>7.7186334008868922</c:v>
                </c:pt>
                <c:pt idx="18">
                  <c:v>7.7186334008868922</c:v>
                </c:pt>
                <c:pt idx="19">
                  <c:v>7.7186334008868922</c:v>
                </c:pt>
                <c:pt idx="20">
                  <c:v>7.7186334008868922</c:v>
                </c:pt>
                <c:pt idx="21">
                  <c:v>7.7186334008868922</c:v>
                </c:pt>
                <c:pt idx="22">
                  <c:v>7.7186334008868922</c:v>
                </c:pt>
                <c:pt idx="23">
                  <c:v>7.7186334008868922</c:v>
                </c:pt>
                <c:pt idx="24">
                  <c:v>7.7186334008868922</c:v>
                </c:pt>
                <c:pt idx="25">
                  <c:v>7.7186334008868922</c:v>
                </c:pt>
                <c:pt idx="26">
                  <c:v>7.7186334008868922</c:v>
                </c:pt>
              </c:numCache>
            </c:numRef>
          </c:val>
          <c:smooth val="0"/>
          <c:extLst>
            <c:ext xmlns:c16="http://schemas.microsoft.com/office/drawing/2014/chart" uri="{C3380CC4-5D6E-409C-BE32-E72D297353CC}">
              <c16:uniqueId val="{00000005-C65B-489B-8213-56E7B99560F1}"/>
            </c:ext>
          </c:extLst>
        </c:ser>
        <c:ser>
          <c:idx val="6"/>
          <c:order val="6"/>
          <c:tx>
            <c:strRef>
              <c:f>'[20241209 CMP444 calculation WG3 - Northland v2.xlsx]Derivation'!$J$7</c:f>
              <c:strCache>
                <c:ptCount val="1"/>
                <c:pt idx="0">
                  <c:v>SD CAP</c:v>
                </c:pt>
              </c:strCache>
            </c:strRef>
          </c:tx>
          <c:spPr>
            <a:ln w="28575" cap="rnd">
              <a:solidFill>
                <a:schemeClr val="accent6"/>
              </a:solidFill>
              <a:prstDash val="sysDash"/>
              <a:round/>
            </a:ln>
            <a:effectLst/>
          </c:spPr>
          <c:marker>
            <c:symbol val="none"/>
          </c:marker>
          <c:val>
            <c:numRef>
              <c:f>'[20241209 CMP444 calculation WG3 - Northland v2.xlsx]Derivation'!$J$40:$J$66</c:f>
              <c:numCache>
                <c:formatCode>_-* #,##0.00_-;\-* #,##0.00_-;_-* "-"??????_-;_-@_-</c:formatCode>
                <c:ptCount val="27"/>
                <c:pt idx="0">
                  <c:v>28.951831786035207</c:v>
                </c:pt>
                <c:pt idx="1">
                  <c:v>28.951831786035207</c:v>
                </c:pt>
                <c:pt idx="2">
                  <c:v>28.951831786035207</c:v>
                </c:pt>
                <c:pt idx="3">
                  <c:v>28.951831786035207</c:v>
                </c:pt>
                <c:pt idx="4">
                  <c:v>28.951831786035207</c:v>
                </c:pt>
                <c:pt idx="5">
                  <c:v>28.951831786035207</c:v>
                </c:pt>
                <c:pt idx="6">
                  <c:v>28.951831786035207</c:v>
                </c:pt>
                <c:pt idx="7">
                  <c:v>28.951831786035207</c:v>
                </c:pt>
                <c:pt idx="8">
                  <c:v>28.951831786035207</c:v>
                </c:pt>
                <c:pt idx="9">
                  <c:v>28.951831786035207</c:v>
                </c:pt>
                <c:pt idx="10">
                  <c:v>28.951831786035207</c:v>
                </c:pt>
                <c:pt idx="11">
                  <c:v>28.951831786035207</c:v>
                </c:pt>
                <c:pt idx="12">
                  <c:v>28.951831786035207</c:v>
                </c:pt>
                <c:pt idx="13">
                  <c:v>28.951831786035207</c:v>
                </c:pt>
                <c:pt idx="14">
                  <c:v>28.951831786035207</c:v>
                </c:pt>
                <c:pt idx="15">
                  <c:v>28.951831786035207</c:v>
                </c:pt>
                <c:pt idx="16">
                  <c:v>28.951831786035207</c:v>
                </c:pt>
                <c:pt idx="17">
                  <c:v>28.951831786035207</c:v>
                </c:pt>
                <c:pt idx="18">
                  <c:v>28.951831786035207</c:v>
                </c:pt>
                <c:pt idx="19">
                  <c:v>28.951831786035207</c:v>
                </c:pt>
                <c:pt idx="20">
                  <c:v>28.951831786035207</c:v>
                </c:pt>
                <c:pt idx="21">
                  <c:v>28.951831786035207</c:v>
                </c:pt>
                <c:pt idx="22">
                  <c:v>28.951831786035207</c:v>
                </c:pt>
                <c:pt idx="23">
                  <c:v>28.951831786035207</c:v>
                </c:pt>
                <c:pt idx="24">
                  <c:v>28.951831786035207</c:v>
                </c:pt>
                <c:pt idx="25">
                  <c:v>28.951831786035207</c:v>
                </c:pt>
                <c:pt idx="26">
                  <c:v>28.951831786035207</c:v>
                </c:pt>
              </c:numCache>
            </c:numRef>
          </c:val>
          <c:smooth val="0"/>
          <c:extLst>
            <c:ext xmlns:c16="http://schemas.microsoft.com/office/drawing/2014/chart" uri="{C3380CC4-5D6E-409C-BE32-E72D297353CC}">
              <c16:uniqueId val="{00000006-C65B-489B-8213-56E7B99560F1}"/>
            </c:ext>
          </c:extLst>
        </c:ser>
        <c:ser>
          <c:idx val="7"/>
          <c:order val="7"/>
          <c:tx>
            <c:strRef>
              <c:f>'[20241209 CMP444 calculation WG3 - Northland v2.xlsx]Derivation'!$K$7</c:f>
              <c:strCache>
                <c:ptCount val="1"/>
                <c:pt idx="0">
                  <c:v>SD FLOOR</c:v>
                </c:pt>
              </c:strCache>
            </c:strRef>
          </c:tx>
          <c:spPr>
            <a:ln w="28575" cap="rnd">
              <a:solidFill>
                <a:schemeClr val="accent6"/>
              </a:solidFill>
              <a:prstDash val="sysDash"/>
              <a:round/>
            </a:ln>
            <a:effectLst/>
          </c:spPr>
          <c:marker>
            <c:symbol val="none"/>
          </c:marker>
          <c:val>
            <c:numRef>
              <c:f>'[20241209 CMP444 calculation WG3 - Northland v2.xlsx]Derivation'!$K$40:$K$66</c:f>
              <c:numCache>
                <c:formatCode>_-* #,##0.00_-;\-* #,##0.00_-;_-* "-"??????_-;_-@_-</c:formatCode>
                <c:ptCount val="27"/>
                <c:pt idx="0">
                  <c:v>-13.514564984261421</c:v>
                </c:pt>
                <c:pt idx="1">
                  <c:v>-13.514564984261421</c:v>
                </c:pt>
                <c:pt idx="2">
                  <c:v>-13.514564984261421</c:v>
                </c:pt>
                <c:pt idx="3">
                  <c:v>-13.514564984261421</c:v>
                </c:pt>
                <c:pt idx="4">
                  <c:v>-13.514564984261421</c:v>
                </c:pt>
                <c:pt idx="5">
                  <c:v>-13.514564984261421</c:v>
                </c:pt>
                <c:pt idx="6">
                  <c:v>-13.514564984261421</c:v>
                </c:pt>
                <c:pt idx="7">
                  <c:v>-13.514564984261421</c:v>
                </c:pt>
                <c:pt idx="8">
                  <c:v>-13.514564984261421</c:v>
                </c:pt>
                <c:pt idx="9">
                  <c:v>-13.514564984261421</c:v>
                </c:pt>
                <c:pt idx="10">
                  <c:v>-13.514564984261421</c:v>
                </c:pt>
                <c:pt idx="11">
                  <c:v>-13.514564984261421</c:v>
                </c:pt>
                <c:pt idx="12">
                  <c:v>-13.514564984261421</c:v>
                </c:pt>
                <c:pt idx="13">
                  <c:v>-13.514564984261421</c:v>
                </c:pt>
                <c:pt idx="14">
                  <c:v>-13.514564984261421</c:v>
                </c:pt>
                <c:pt idx="15">
                  <c:v>-13.514564984261421</c:v>
                </c:pt>
                <c:pt idx="16">
                  <c:v>-13.514564984261421</c:v>
                </c:pt>
                <c:pt idx="17">
                  <c:v>-13.514564984261421</c:v>
                </c:pt>
                <c:pt idx="18">
                  <c:v>-13.514564984261421</c:v>
                </c:pt>
                <c:pt idx="19">
                  <c:v>-13.514564984261421</c:v>
                </c:pt>
                <c:pt idx="20">
                  <c:v>-13.514564984261421</c:v>
                </c:pt>
                <c:pt idx="21">
                  <c:v>-13.514564984261421</c:v>
                </c:pt>
                <c:pt idx="22">
                  <c:v>-13.514564984261421</c:v>
                </c:pt>
                <c:pt idx="23">
                  <c:v>-13.514564984261421</c:v>
                </c:pt>
                <c:pt idx="24">
                  <c:v>-13.514564984261421</c:v>
                </c:pt>
                <c:pt idx="25">
                  <c:v>-13.514564984261421</c:v>
                </c:pt>
                <c:pt idx="26">
                  <c:v>-13.514564984261421</c:v>
                </c:pt>
              </c:numCache>
            </c:numRef>
          </c:val>
          <c:smooth val="0"/>
          <c:extLst>
            <c:ext xmlns:c16="http://schemas.microsoft.com/office/drawing/2014/chart" uri="{C3380CC4-5D6E-409C-BE32-E72D297353CC}">
              <c16:uniqueId val="{00000007-C65B-489B-8213-56E7B99560F1}"/>
            </c:ext>
          </c:extLst>
        </c:ser>
        <c:dLbls>
          <c:showLegendKey val="0"/>
          <c:showVal val="0"/>
          <c:showCatName val="0"/>
          <c:showSerName val="0"/>
          <c:showPercent val="0"/>
          <c:showBubbleSize val="0"/>
        </c:dLbls>
        <c:smooth val="0"/>
        <c:axId val="350070864"/>
        <c:axId val="350090064"/>
      </c:lineChart>
      <c:catAx>
        <c:axId val="35007086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50090064"/>
        <c:crosses val="autoZero"/>
        <c:auto val="1"/>
        <c:lblAlgn val="ctr"/>
        <c:lblOffset val="100"/>
        <c:noMultiLvlLbl val="0"/>
      </c:catAx>
      <c:valAx>
        <c:axId val="350090064"/>
        <c:scaling>
          <c:orientation val="minMax"/>
        </c:scaling>
        <c:delete val="0"/>
        <c:axPos val="l"/>
        <c:majorGridlines>
          <c:spPr>
            <a:ln w="9525" cap="flat" cmpd="sng" algn="ctr">
              <a:solidFill>
                <a:schemeClr val="tx1">
                  <a:lumMod val="15000"/>
                  <a:lumOff val="85000"/>
                </a:schemeClr>
              </a:solidFill>
              <a:round/>
            </a:ln>
            <a:effectLst/>
          </c:spPr>
        </c:majorGridlines>
        <c:numFmt formatCode="_-* #,##0.00_-;\-* #,##0.00_-;_-* &quot;-&quot;??????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50070864"/>
        <c:crosses val="autoZero"/>
        <c:crossBetween val="between"/>
      </c:valAx>
      <c:spPr>
        <a:noFill/>
        <a:ln>
          <a:solidFill>
            <a:sysClr val="windowText" lastClr="000000"/>
          </a:solid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CA"/>
              <a:t> Year Round </a:t>
            </a:r>
            <a:r>
              <a:rPr lang="en-CA" baseline="0"/>
              <a:t>Shared (£/kW) </a:t>
            </a:r>
            <a:endParaRPr lang="en-CA"/>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'[20241209 CMP444 calculation WG3 - Northland v2.xlsx]Derivation'!$D$3</c:f>
              <c:strCache>
                <c:ptCount val="1"/>
                <c:pt idx="0">
                  <c:v>2025/26</c:v>
                </c:pt>
              </c:strCache>
            </c:strRef>
          </c:tx>
          <c:spPr>
            <a:ln w="28575" cap="rnd">
              <a:solidFill>
                <a:schemeClr val="accent1"/>
              </a:solidFill>
              <a:round/>
            </a:ln>
            <a:effectLst/>
          </c:spPr>
          <c:marker>
            <c:symbol val="none"/>
          </c:marker>
          <c:val>
            <c:numRef>
              <c:f>'[20241209 CMP444 calculation WG3 - Northland v2.xlsx]Derivation'!$D$40:$D$66</c:f>
              <c:numCache>
                <c:formatCode>_-* #,##0.00_-;\-* #,##0.00_-;_-* "-"??????_-;_-@_-</c:formatCode>
                <c:ptCount val="27"/>
                <c:pt idx="0">
                  <c:v>24.098106999999999</c:v>
                </c:pt>
                <c:pt idx="1">
                  <c:v>13.959538</c:v>
                </c:pt>
                <c:pt idx="2">
                  <c:v>21.893176</c:v>
                </c:pt>
                <c:pt idx="3">
                  <c:v>21.893176</c:v>
                </c:pt>
                <c:pt idx="4">
                  <c:v>17.024494000000001</c:v>
                </c:pt>
                <c:pt idx="5">
                  <c:v>17.447343</c:v>
                </c:pt>
                <c:pt idx="6">
                  <c:v>15.160989000000001</c:v>
                </c:pt>
                <c:pt idx="7">
                  <c:v>15.160989000000001</c:v>
                </c:pt>
                <c:pt idx="8">
                  <c:v>14.839326</c:v>
                </c:pt>
                <c:pt idx="9">
                  <c:v>14.182942000000001</c:v>
                </c:pt>
                <c:pt idx="10">
                  <c:v>14.182942000000001</c:v>
                </c:pt>
                <c:pt idx="11">
                  <c:v>9.4649079999999994</c:v>
                </c:pt>
                <c:pt idx="12">
                  <c:v>7.0080249999999999</c:v>
                </c:pt>
                <c:pt idx="13">
                  <c:v>7.0080249999999999</c:v>
                </c:pt>
                <c:pt idx="14">
                  <c:v>2.8521570000000001</c:v>
                </c:pt>
                <c:pt idx="15">
                  <c:v>1.222774</c:v>
                </c:pt>
                <c:pt idx="16">
                  <c:v>0.45508599999999999</c:v>
                </c:pt>
                <c:pt idx="17">
                  <c:v>1.3033410000000001</c:v>
                </c:pt>
                <c:pt idx="18">
                  <c:v>0.66047500000000003</c:v>
                </c:pt>
                <c:pt idx="19">
                  <c:v>-8.4793230000000008</c:v>
                </c:pt>
                <c:pt idx="20">
                  <c:v>-8.2531820000000007</c:v>
                </c:pt>
                <c:pt idx="21">
                  <c:v>2.9420679999999999</c:v>
                </c:pt>
                <c:pt idx="22">
                  <c:v>2.9420679999999999</c:v>
                </c:pt>
                <c:pt idx="23">
                  <c:v>2.9420679999999999</c:v>
                </c:pt>
                <c:pt idx="24">
                  <c:v>-3.9594649999999998</c:v>
                </c:pt>
                <c:pt idx="25">
                  <c:v>-5.2297900000000004</c:v>
                </c:pt>
                <c:pt idx="26">
                  <c:v>-12.129115000000001</c:v>
                </c:pt>
              </c:numCache>
            </c:numRef>
          </c:val>
          <c:smooth val="0"/>
          <c:extLst>
            <c:ext xmlns:c16="http://schemas.microsoft.com/office/drawing/2014/chart" uri="{C3380CC4-5D6E-409C-BE32-E72D297353CC}">
              <c16:uniqueId val="{00000000-02A5-48B1-ABFB-22631CC5920B}"/>
            </c:ext>
          </c:extLst>
        </c:ser>
        <c:ser>
          <c:idx val="1"/>
          <c:order val="1"/>
          <c:tx>
            <c:strRef>
              <c:f>'[20241209 CMP444 calculation WG3 - Northland v2.xlsx]Derivation'!$E$3</c:f>
              <c:strCache>
                <c:ptCount val="1"/>
                <c:pt idx="0">
                  <c:v>2026/27</c:v>
                </c:pt>
              </c:strCache>
            </c:strRef>
          </c:tx>
          <c:spPr>
            <a:ln w="28575" cap="rnd">
              <a:solidFill>
                <a:schemeClr val="accent2"/>
              </a:solidFill>
              <a:round/>
            </a:ln>
            <a:effectLst/>
          </c:spPr>
          <c:marker>
            <c:symbol val="none"/>
          </c:marker>
          <c:val>
            <c:numRef>
              <c:f>'[20241209 CMP444 calculation WG3 - Northland v2.xlsx]Derivation'!$E$40:$E$66</c:f>
              <c:numCache>
                <c:formatCode>_-* #,##0.00_-;\-* #,##0.00_-;_-* "-"??????_-;_-@_-</c:formatCode>
                <c:ptCount val="27"/>
                <c:pt idx="0">
                  <c:v>21.506836244686735</c:v>
                </c:pt>
                <c:pt idx="1">
                  <c:v>12.881002790866715</c:v>
                </c:pt>
                <c:pt idx="2">
                  <c:v>20.305526023386268</c:v>
                </c:pt>
                <c:pt idx="3">
                  <c:v>20.305526023386268</c:v>
                </c:pt>
                <c:pt idx="4">
                  <c:v>16.332062653314374</c:v>
                </c:pt>
                <c:pt idx="5">
                  <c:v>16.154611110136681</c:v>
                </c:pt>
                <c:pt idx="6">
                  <c:v>14.294458185984041</c:v>
                </c:pt>
                <c:pt idx="7">
                  <c:v>14.294458185984041</c:v>
                </c:pt>
                <c:pt idx="8">
                  <c:v>14.298322946827843</c:v>
                </c:pt>
                <c:pt idx="9">
                  <c:v>13.757298586157857</c:v>
                </c:pt>
                <c:pt idx="10">
                  <c:v>13.757298586157857</c:v>
                </c:pt>
                <c:pt idx="11">
                  <c:v>9.8316447195227941</c:v>
                </c:pt>
                <c:pt idx="12">
                  <c:v>7.0064888562060519</c:v>
                </c:pt>
                <c:pt idx="13">
                  <c:v>7.0064888562060519</c:v>
                </c:pt>
                <c:pt idx="14">
                  <c:v>3.232660678122778</c:v>
                </c:pt>
                <c:pt idx="15">
                  <c:v>2.0554615840246506</c:v>
                </c:pt>
                <c:pt idx="16">
                  <c:v>-0.16434645484712018</c:v>
                </c:pt>
                <c:pt idx="17">
                  <c:v>0.76074415201074497</c:v>
                </c:pt>
                <c:pt idx="18">
                  <c:v>3.0707466108082486</c:v>
                </c:pt>
                <c:pt idx="19">
                  <c:v>-7.1060667429090616</c:v>
                </c:pt>
                <c:pt idx="20">
                  <c:v>-7.6503862484791032</c:v>
                </c:pt>
                <c:pt idx="21">
                  <c:v>1.6762875642727344</c:v>
                </c:pt>
                <c:pt idx="22">
                  <c:v>1.6762875642727344</c:v>
                </c:pt>
                <c:pt idx="23">
                  <c:v>1.6762875642727344</c:v>
                </c:pt>
                <c:pt idx="24">
                  <c:v>-4.3406058461720791</c:v>
                </c:pt>
                <c:pt idx="25">
                  <c:v>-5.9470061420557796</c:v>
                </c:pt>
                <c:pt idx="26">
                  <c:v>-12.272868652287272</c:v>
                </c:pt>
              </c:numCache>
            </c:numRef>
          </c:val>
          <c:smooth val="0"/>
          <c:extLst>
            <c:ext xmlns:c16="http://schemas.microsoft.com/office/drawing/2014/chart" uri="{C3380CC4-5D6E-409C-BE32-E72D297353CC}">
              <c16:uniqueId val="{00000001-02A5-48B1-ABFB-22631CC5920B}"/>
            </c:ext>
          </c:extLst>
        </c:ser>
        <c:ser>
          <c:idx val="2"/>
          <c:order val="2"/>
          <c:tx>
            <c:strRef>
              <c:f>'[20241209 CMP444 calculation WG3 - Northland v2.xlsx]Derivation'!$F$3</c:f>
              <c:strCache>
                <c:ptCount val="1"/>
                <c:pt idx="0">
                  <c:v>2027/28</c:v>
                </c:pt>
              </c:strCache>
            </c:strRef>
          </c:tx>
          <c:spPr>
            <a:ln w="28575" cap="rnd">
              <a:solidFill>
                <a:schemeClr val="accent3"/>
              </a:solidFill>
              <a:round/>
            </a:ln>
            <a:effectLst/>
          </c:spPr>
          <c:marker>
            <c:symbol val="none"/>
          </c:marker>
          <c:val>
            <c:numRef>
              <c:f>'[20241209 CMP444 calculation WG3 - Northland v2.xlsx]Derivation'!$F$40:$F$66</c:f>
              <c:numCache>
                <c:formatCode>_-* #,##0.00_-;\-* #,##0.00_-;_-* "-"??????_-;_-@_-</c:formatCode>
                <c:ptCount val="27"/>
                <c:pt idx="0">
                  <c:v>24.152004090470164</c:v>
                </c:pt>
                <c:pt idx="1">
                  <c:v>13.397911852159767</c:v>
                </c:pt>
                <c:pt idx="2">
                  <c:v>21.426105530427822</c:v>
                </c:pt>
                <c:pt idx="3">
                  <c:v>21.426105530427822</c:v>
                </c:pt>
                <c:pt idx="4">
                  <c:v>18.151220456172059</c:v>
                </c:pt>
                <c:pt idx="5">
                  <c:v>18.093092856781389</c:v>
                </c:pt>
                <c:pt idx="6">
                  <c:v>16.421634101546562</c:v>
                </c:pt>
                <c:pt idx="7">
                  <c:v>16.421634101546562</c:v>
                </c:pt>
                <c:pt idx="8">
                  <c:v>16.228924712039451</c:v>
                </c:pt>
                <c:pt idx="9">
                  <c:v>15.961065436859363</c:v>
                </c:pt>
                <c:pt idx="10">
                  <c:v>15.961065436859363</c:v>
                </c:pt>
                <c:pt idx="11">
                  <c:v>11.387274190777413</c:v>
                </c:pt>
                <c:pt idx="12">
                  <c:v>7.6004325628566267</c:v>
                </c:pt>
                <c:pt idx="13">
                  <c:v>7.6004325628566267</c:v>
                </c:pt>
                <c:pt idx="14">
                  <c:v>3.1071333745062097</c:v>
                </c:pt>
                <c:pt idx="15">
                  <c:v>1.8190182364514214</c:v>
                </c:pt>
                <c:pt idx="16">
                  <c:v>-0.46990256768480032</c:v>
                </c:pt>
                <c:pt idx="17">
                  <c:v>0.40648662164674287</c:v>
                </c:pt>
                <c:pt idx="18">
                  <c:v>2.9520902388009604</c:v>
                </c:pt>
                <c:pt idx="19">
                  <c:v>-7.5735304301205755</c:v>
                </c:pt>
                <c:pt idx="20">
                  <c:v>-7.3339833212155643</c:v>
                </c:pt>
                <c:pt idx="21">
                  <c:v>1.8795362607988433</c:v>
                </c:pt>
                <c:pt idx="22">
                  <c:v>1.8795362607988433</c:v>
                </c:pt>
                <c:pt idx="23">
                  <c:v>1.8795362607988433</c:v>
                </c:pt>
                <c:pt idx="24">
                  <c:v>-3.9766915424595286</c:v>
                </c:pt>
                <c:pt idx="25">
                  <c:v>-3.8470328551289659</c:v>
                </c:pt>
                <c:pt idx="26">
                  <c:v>-7.3382307228576593</c:v>
                </c:pt>
              </c:numCache>
            </c:numRef>
          </c:val>
          <c:smooth val="0"/>
          <c:extLst>
            <c:ext xmlns:c16="http://schemas.microsoft.com/office/drawing/2014/chart" uri="{C3380CC4-5D6E-409C-BE32-E72D297353CC}">
              <c16:uniqueId val="{00000002-02A5-48B1-ABFB-22631CC5920B}"/>
            </c:ext>
          </c:extLst>
        </c:ser>
        <c:ser>
          <c:idx val="3"/>
          <c:order val="3"/>
          <c:tx>
            <c:strRef>
              <c:f>'[20241209 CMP444 calculation WG3 - Northland v2.xlsx]Derivation'!$G$3</c:f>
              <c:strCache>
                <c:ptCount val="1"/>
                <c:pt idx="0">
                  <c:v>2028/29</c:v>
                </c:pt>
              </c:strCache>
            </c:strRef>
          </c:tx>
          <c:spPr>
            <a:ln w="28575" cap="rnd">
              <a:solidFill>
                <a:schemeClr val="accent4"/>
              </a:solidFill>
              <a:round/>
            </a:ln>
            <a:effectLst/>
          </c:spPr>
          <c:marker>
            <c:symbol val="none"/>
          </c:marker>
          <c:val>
            <c:numRef>
              <c:f>'[20241209 CMP444 calculation WG3 - Northland v2.xlsx]Derivation'!$G$40:$G$66</c:f>
              <c:numCache>
                <c:formatCode>_-* #,##0.00_-;\-* #,##0.00_-;_-* "-"??????_-;_-@_-</c:formatCode>
                <c:ptCount val="27"/>
                <c:pt idx="0">
                  <c:v>27.816409982812736</c:v>
                </c:pt>
                <c:pt idx="1">
                  <c:v>6.8742907420644954</c:v>
                </c:pt>
                <c:pt idx="2">
                  <c:v>20.766742623247101</c:v>
                </c:pt>
                <c:pt idx="3">
                  <c:v>20.766742623247101</c:v>
                </c:pt>
                <c:pt idx="4">
                  <c:v>17.672229637574038</c:v>
                </c:pt>
                <c:pt idx="5">
                  <c:v>17.599729051511162</c:v>
                </c:pt>
                <c:pt idx="6">
                  <c:v>16.061766587455068</c:v>
                </c:pt>
                <c:pt idx="7">
                  <c:v>16.061766587455068</c:v>
                </c:pt>
                <c:pt idx="8">
                  <c:v>15.1121039893687</c:v>
                </c:pt>
                <c:pt idx="9">
                  <c:v>15.722861048271147</c:v>
                </c:pt>
                <c:pt idx="10">
                  <c:v>15.722861048271147</c:v>
                </c:pt>
                <c:pt idx="11">
                  <c:v>11.54591174016605</c:v>
                </c:pt>
                <c:pt idx="12">
                  <c:v>7.9295093085100996</c:v>
                </c:pt>
                <c:pt idx="13">
                  <c:v>7.9295093085100996</c:v>
                </c:pt>
                <c:pt idx="14">
                  <c:v>3.6534013920164021</c:v>
                </c:pt>
                <c:pt idx="15">
                  <c:v>2.4198963468840171</c:v>
                </c:pt>
                <c:pt idx="16">
                  <c:v>-0.22514768230142254</c:v>
                </c:pt>
                <c:pt idx="17">
                  <c:v>0.3516785859363134</c:v>
                </c:pt>
                <c:pt idx="18">
                  <c:v>3.5556138484027739</c:v>
                </c:pt>
                <c:pt idx="19">
                  <c:v>-7.331004197514301</c:v>
                </c:pt>
                <c:pt idx="20">
                  <c:v>-6.8792652100693559</c:v>
                </c:pt>
                <c:pt idx="21">
                  <c:v>0.75108153379233533</c:v>
                </c:pt>
                <c:pt idx="22">
                  <c:v>0.75108153379233533</c:v>
                </c:pt>
                <c:pt idx="23">
                  <c:v>0.75108153379233533</c:v>
                </c:pt>
                <c:pt idx="24">
                  <c:v>-4.0778208537184213</c:v>
                </c:pt>
                <c:pt idx="25">
                  <c:v>-3.3546741757707688</c:v>
                </c:pt>
                <c:pt idx="26">
                  <c:v>-6.8151945521692898</c:v>
                </c:pt>
              </c:numCache>
            </c:numRef>
          </c:val>
          <c:smooth val="0"/>
          <c:extLst>
            <c:ext xmlns:c16="http://schemas.microsoft.com/office/drawing/2014/chart" uri="{C3380CC4-5D6E-409C-BE32-E72D297353CC}">
              <c16:uniqueId val="{00000003-02A5-48B1-ABFB-22631CC5920B}"/>
            </c:ext>
          </c:extLst>
        </c:ser>
        <c:ser>
          <c:idx val="4"/>
          <c:order val="4"/>
          <c:tx>
            <c:strRef>
              <c:f>'[20241209 CMP444 calculation WG3 - Northland v2.xlsx]Derivation'!$H$3</c:f>
              <c:strCache>
                <c:ptCount val="1"/>
                <c:pt idx="0">
                  <c:v>2029/30</c:v>
                </c:pt>
              </c:strCache>
            </c:strRef>
          </c:tx>
          <c:spPr>
            <a:ln w="28575" cap="rnd">
              <a:solidFill>
                <a:schemeClr val="accent5"/>
              </a:solidFill>
              <a:round/>
            </a:ln>
            <a:effectLst/>
          </c:spPr>
          <c:marker>
            <c:symbol val="none"/>
          </c:marker>
          <c:val>
            <c:numRef>
              <c:f>'[20241209 CMP444 calculation WG3 - Northland v2.xlsx]Derivation'!$H$40:$H$66</c:f>
              <c:numCache>
                <c:formatCode>_-* #,##0.00_-;\-* #,##0.00_-;_-* "-"??????_-;_-@_-</c:formatCode>
                <c:ptCount val="27"/>
                <c:pt idx="0">
                  <c:v>36.457989363311498</c:v>
                </c:pt>
                <c:pt idx="1">
                  <c:v>16.939453655821918</c:v>
                </c:pt>
                <c:pt idx="2">
                  <c:v>29.362623492182848</c:v>
                </c:pt>
                <c:pt idx="3">
                  <c:v>29.362623492182848</c:v>
                </c:pt>
                <c:pt idx="4">
                  <c:v>25.236371393537823</c:v>
                </c:pt>
                <c:pt idx="5">
                  <c:v>24.519113271069088</c:v>
                </c:pt>
                <c:pt idx="6">
                  <c:v>22.286130719699226</c:v>
                </c:pt>
                <c:pt idx="7">
                  <c:v>22.286130719699226</c:v>
                </c:pt>
                <c:pt idx="8">
                  <c:v>21.725152829213819</c:v>
                </c:pt>
                <c:pt idx="9">
                  <c:v>20.584111466721264</c:v>
                </c:pt>
                <c:pt idx="10">
                  <c:v>20.584111466721264</c:v>
                </c:pt>
                <c:pt idx="11">
                  <c:v>14.650587184038118</c:v>
                </c:pt>
                <c:pt idx="12">
                  <c:v>7.2622582370458613</c:v>
                </c:pt>
                <c:pt idx="13">
                  <c:v>7.2622582370458613</c:v>
                </c:pt>
                <c:pt idx="14">
                  <c:v>2.3092879239130437</c:v>
                </c:pt>
                <c:pt idx="15">
                  <c:v>1.7015259231685529</c:v>
                </c:pt>
                <c:pt idx="16">
                  <c:v>-1.787013327501489</c:v>
                </c:pt>
                <c:pt idx="17">
                  <c:v>-0.88576535824895775</c:v>
                </c:pt>
                <c:pt idx="18">
                  <c:v>2.5369577832787376</c:v>
                </c:pt>
                <c:pt idx="19">
                  <c:v>-8.9476650244192975</c:v>
                </c:pt>
                <c:pt idx="20">
                  <c:v>-8.7537448365842767</c:v>
                </c:pt>
                <c:pt idx="21">
                  <c:v>-7.6572361896962482E-2</c:v>
                </c:pt>
                <c:pt idx="22">
                  <c:v>-7.6572361896962482E-2</c:v>
                </c:pt>
                <c:pt idx="23">
                  <c:v>-7.6572361896962482E-2</c:v>
                </c:pt>
                <c:pt idx="24">
                  <c:v>-5.877475918999405</c:v>
                </c:pt>
                <c:pt idx="25">
                  <c:v>-5.4422130606015484</c:v>
                </c:pt>
                <c:pt idx="26">
                  <c:v>-8.8659764443865399</c:v>
                </c:pt>
              </c:numCache>
            </c:numRef>
          </c:val>
          <c:smooth val="0"/>
          <c:extLst>
            <c:ext xmlns:c16="http://schemas.microsoft.com/office/drawing/2014/chart" uri="{C3380CC4-5D6E-409C-BE32-E72D297353CC}">
              <c16:uniqueId val="{00000004-02A5-48B1-ABFB-22631CC5920B}"/>
            </c:ext>
          </c:extLst>
        </c:ser>
        <c:ser>
          <c:idx val="5"/>
          <c:order val="5"/>
          <c:tx>
            <c:strRef>
              <c:f>'[20241209 CMP444 calculation WG3 - Northland v2.xlsx]Derivation'!$I$7</c:f>
              <c:strCache>
                <c:ptCount val="1"/>
                <c:pt idx="0">
                  <c:v>MEAN</c:v>
                </c:pt>
              </c:strCache>
            </c:strRef>
          </c:tx>
          <c:spPr>
            <a:ln w="28575" cap="rnd">
              <a:solidFill>
                <a:schemeClr val="accent6"/>
              </a:solidFill>
              <a:round/>
            </a:ln>
            <a:effectLst/>
          </c:spPr>
          <c:marker>
            <c:symbol val="none"/>
          </c:marker>
          <c:val>
            <c:numRef>
              <c:f>'[20241209 CMP444 calculation WG3 - Northland v2.xlsx]Derivation'!$I$40:$I$66</c:f>
              <c:numCache>
                <c:formatCode>_-* #,##0.00_-;\-* #,##0.00_-;_-* "-"??????_-;_-@_-</c:formatCode>
                <c:ptCount val="27"/>
                <c:pt idx="0">
                  <c:v>7.7186334008868922</c:v>
                </c:pt>
                <c:pt idx="1">
                  <c:v>7.7186334008868922</c:v>
                </c:pt>
                <c:pt idx="2">
                  <c:v>7.7186334008868922</c:v>
                </c:pt>
                <c:pt idx="3">
                  <c:v>7.7186334008868922</c:v>
                </c:pt>
                <c:pt idx="4">
                  <c:v>7.7186334008868922</c:v>
                </c:pt>
                <c:pt idx="5">
                  <c:v>7.7186334008868922</c:v>
                </c:pt>
                <c:pt idx="6">
                  <c:v>7.7186334008868922</c:v>
                </c:pt>
                <c:pt idx="7">
                  <c:v>7.7186334008868922</c:v>
                </c:pt>
                <c:pt idx="8">
                  <c:v>7.7186334008868922</c:v>
                </c:pt>
                <c:pt idx="9">
                  <c:v>7.7186334008868922</c:v>
                </c:pt>
                <c:pt idx="10">
                  <c:v>7.7186334008868922</c:v>
                </c:pt>
                <c:pt idx="11">
                  <c:v>7.7186334008868922</c:v>
                </c:pt>
                <c:pt idx="12">
                  <c:v>7.7186334008868922</c:v>
                </c:pt>
                <c:pt idx="13">
                  <c:v>7.7186334008868922</c:v>
                </c:pt>
                <c:pt idx="14">
                  <c:v>7.7186334008868922</c:v>
                </c:pt>
                <c:pt idx="15">
                  <c:v>7.7186334008868922</c:v>
                </c:pt>
                <c:pt idx="16">
                  <c:v>7.7186334008868922</c:v>
                </c:pt>
                <c:pt idx="17">
                  <c:v>7.7186334008868922</c:v>
                </c:pt>
                <c:pt idx="18">
                  <c:v>7.7186334008868922</c:v>
                </c:pt>
                <c:pt idx="19">
                  <c:v>7.7186334008868922</c:v>
                </c:pt>
                <c:pt idx="20">
                  <c:v>7.7186334008868922</c:v>
                </c:pt>
                <c:pt idx="21">
                  <c:v>7.7186334008868922</c:v>
                </c:pt>
                <c:pt idx="22">
                  <c:v>7.7186334008868922</c:v>
                </c:pt>
                <c:pt idx="23">
                  <c:v>7.7186334008868922</c:v>
                </c:pt>
                <c:pt idx="24">
                  <c:v>7.7186334008868922</c:v>
                </c:pt>
                <c:pt idx="25">
                  <c:v>7.7186334008868922</c:v>
                </c:pt>
                <c:pt idx="26">
                  <c:v>7.7186334008868922</c:v>
                </c:pt>
              </c:numCache>
            </c:numRef>
          </c:val>
          <c:smooth val="0"/>
          <c:extLst>
            <c:ext xmlns:c16="http://schemas.microsoft.com/office/drawing/2014/chart" uri="{C3380CC4-5D6E-409C-BE32-E72D297353CC}">
              <c16:uniqueId val="{00000005-02A5-48B1-ABFB-22631CC5920B}"/>
            </c:ext>
          </c:extLst>
        </c:ser>
        <c:ser>
          <c:idx val="6"/>
          <c:order val="6"/>
          <c:tx>
            <c:strRef>
              <c:f>'[20241209 CMP444 calculation WG3 - Northland v2.xlsx]Derivation'!$J$7</c:f>
              <c:strCache>
                <c:ptCount val="1"/>
                <c:pt idx="0">
                  <c:v>SD CAP</c:v>
                </c:pt>
              </c:strCache>
            </c:strRef>
          </c:tx>
          <c:spPr>
            <a:ln w="28575" cap="rnd">
              <a:solidFill>
                <a:schemeClr val="accent6"/>
              </a:solidFill>
              <a:prstDash val="sysDash"/>
              <a:round/>
            </a:ln>
            <a:effectLst/>
          </c:spPr>
          <c:marker>
            <c:symbol val="none"/>
          </c:marker>
          <c:val>
            <c:numRef>
              <c:f>'[20241209 CMP444 calculation WG3 - Northland v2.xlsx]Derivation'!$J$40:$J$66</c:f>
              <c:numCache>
                <c:formatCode>_-* #,##0.00_-;\-* #,##0.00_-;_-* "-"??????_-;_-@_-</c:formatCode>
                <c:ptCount val="27"/>
                <c:pt idx="0">
                  <c:v>28.951831786035207</c:v>
                </c:pt>
                <c:pt idx="1">
                  <c:v>28.951831786035207</c:v>
                </c:pt>
                <c:pt idx="2">
                  <c:v>28.951831786035207</c:v>
                </c:pt>
                <c:pt idx="3">
                  <c:v>28.951831786035207</c:v>
                </c:pt>
                <c:pt idx="4">
                  <c:v>28.951831786035207</c:v>
                </c:pt>
                <c:pt idx="5">
                  <c:v>28.951831786035207</c:v>
                </c:pt>
                <c:pt idx="6">
                  <c:v>28.951831786035207</c:v>
                </c:pt>
                <c:pt idx="7">
                  <c:v>28.951831786035207</c:v>
                </c:pt>
                <c:pt idx="8">
                  <c:v>28.951831786035207</c:v>
                </c:pt>
                <c:pt idx="9">
                  <c:v>28.951831786035207</c:v>
                </c:pt>
                <c:pt idx="10">
                  <c:v>28.951831786035207</c:v>
                </c:pt>
                <c:pt idx="11">
                  <c:v>28.951831786035207</c:v>
                </c:pt>
                <c:pt idx="12">
                  <c:v>28.951831786035207</c:v>
                </c:pt>
                <c:pt idx="13">
                  <c:v>28.951831786035207</c:v>
                </c:pt>
                <c:pt idx="14">
                  <c:v>28.951831786035207</c:v>
                </c:pt>
                <c:pt idx="15">
                  <c:v>28.951831786035207</c:v>
                </c:pt>
                <c:pt idx="16">
                  <c:v>28.951831786035207</c:v>
                </c:pt>
                <c:pt idx="17">
                  <c:v>28.951831786035207</c:v>
                </c:pt>
                <c:pt idx="18">
                  <c:v>28.951831786035207</c:v>
                </c:pt>
                <c:pt idx="19">
                  <c:v>28.951831786035207</c:v>
                </c:pt>
                <c:pt idx="20">
                  <c:v>28.951831786035207</c:v>
                </c:pt>
                <c:pt idx="21">
                  <c:v>28.951831786035207</c:v>
                </c:pt>
                <c:pt idx="22">
                  <c:v>28.951831786035207</c:v>
                </c:pt>
                <c:pt idx="23">
                  <c:v>28.951831786035207</c:v>
                </c:pt>
                <c:pt idx="24">
                  <c:v>28.951831786035207</c:v>
                </c:pt>
                <c:pt idx="25">
                  <c:v>28.951831786035207</c:v>
                </c:pt>
                <c:pt idx="26">
                  <c:v>28.951831786035207</c:v>
                </c:pt>
              </c:numCache>
            </c:numRef>
          </c:val>
          <c:smooth val="0"/>
          <c:extLst>
            <c:ext xmlns:c16="http://schemas.microsoft.com/office/drawing/2014/chart" uri="{C3380CC4-5D6E-409C-BE32-E72D297353CC}">
              <c16:uniqueId val="{00000006-02A5-48B1-ABFB-22631CC5920B}"/>
            </c:ext>
          </c:extLst>
        </c:ser>
        <c:ser>
          <c:idx val="7"/>
          <c:order val="7"/>
          <c:tx>
            <c:strRef>
              <c:f>'[20241209 CMP444 calculation WG3 - Northland v2.xlsx]Derivation'!$K$7</c:f>
              <c:strCache>
                <c:ptCount val="1"/>
                <c:pt idx="0">
                  <c:v>SD FLOOR</c:v>
                </c:pt>
              </c:strCache>
            </c:strRef>
          </c:tx>
          <c:spPr>
            <a:ln w="28575" cap="rnd">
              <a:solidFill>
                <a:schemeClr val="accent6"/>
              </a:solidFill>
              <a:prstDash val="sysDash"/>
              <a:round/>
            </a:ln>
            <a:effectLst/>
          </c:spPr>
          <c:marker>
            <c:symbol val="none"/>
          </c:marker>
          <c:val>
            <c:numRef>
              <c:f>'[20241209 CMP444 calculation WG3 - Northland v2.xlsx]Derivation'!$K$40:$K$66</c:f>
              <c:numCache>
                <c:formatCode>_-* #,##0.00_-;\-* #,##0.00_-;_-* "-"??????_-;_-@_-</c:formatCode>
                <c:ptCount val="27"/>
                <c:pt idx="0">
                  <c:v>-13.514564984261421</c:v>
                </c:pt>
                <c:pt idx="1">
                  <c:v>-13.514564984261421</c:v>
                </c:pt>
                <c:pt idx="2">
                  <c:v>-13.514564984261421</c:v>
                </c:pt>
                <c:pt idx="3">
                  <c:v>-13.514564984261421</c:v>
                </c:pt>
                <c:pt idx="4">
                  <c:v>-13.514564984261421</c:v>
                </c:pt>
                <c:pt idx="5">
                  <c:v>-13.514564984261421</c:v>
                </c:pt>
                <c:pt idx="6">
                  <c:v>-13.514564984261421</c:v>
                </c:pt>
                <c:pt idx="7">
                  <c:v>-13.514564984261421</c:v>
                </c:pt>
                <c:pt idx="8">
                  <c:v>-13.514564984261421</c:v>
                </c:pt>
                <c:pt idx="9">
                  <c:v>-13.514564984261421</c:v>
                </c:pt>
                <c:pt idx="10">
                  <c:v>-13.514564984261421</c:v>
                </c:pt>
                <c:pt idx="11">
                  <c:v>-13.514564984261421</c:v>
                </c:pt>
                <c:pt idx="12">
                  <c:v>-13.514564984261421</c:v>
                </c:pt>
                <c:pt idx="13">
                  <c:v>-13.514564984261421</c:v>
                </c:pt>
                <c:pt idx="14">
                  <c:v>-13.514564984261421</c:v>
                </c:pt>
                <c:pt idx="15">
                  <c:v>-13.514564984261421</c:v>
                </c:pt>
                <c:pt idx="16">
                  <c:v>-13.514564984261421</c:v>
                </c:pt>
                <c:pt idx="17">
                  <c:v>-13.514564984261421</c:v>
                </c:pt>
                <c:pt idx="18">
                  <c:v>-13.514564984261421</c:v>
                </c:pt>
                <c:pt idx="19">
                  <c:v>-13.514564984261421</c:v>
                </c:pt>
                <c:pt idx="20">
                  <c:v>-13.514564984261421</c:v>
                </c:pt>
                <c:pt idx="21">
                  <c:v>-13.514564984261421</c:v>
                </c:pt>
                <c:pt idx="22">
                  <c:v>-13.514564984261421</c:v>
                </c:pt>
                <c:pt idx="23">
                  <c:v>-13.514564984261421</c:v>
                </c:pt>
                <c:pt idx="24">
                  <c:v>-13.514564984261421</c:v>
                </c:pt>
                <c:pt idx="25">
                  <c:v>-13.514564984261421</c:v>
                </c:pt>
                <c:pt idx="26">
                  <c:v>-13.514564984261421</c:v>
                </c:pt>
              </c:numCache>
            </c:numRef>
          </c:val>
          <c:smooth val="0"/>
          <c:extLst>
            <c:ext xmlns:c16="http://schemas.microsoft.com/office/drawing/2014/chart" uri="{C3380CC4-5D6E-409C-BE32-E72D297353CC}">
              <c16:uniqueId val="{00000007-02A5-48B1-ABFB-22631CC5920B}"/>
            </c:ext>
          </c:extLst>
        </c:ser>
        <c:dLbls>
          <c:showLegendKey val="0"/>
          <c:showVal val="0"/>
          <c:showCatName val="0"/>
          <c:showSerName val="0"/>
          <c:showPercent val="0"/>
          <c:showBubbleSize val="0"/>
        </c:dLbls>
        <c:smooth val="0"/>
        <c:axId val="350070864"/>
        <c:axId val="350090064"/>
      </c:lineChart>
      <c:catAx>
        <c:axId val="35007086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50090064"/>
        <c:crosses val="autoZero"/>
        <c:auto val="1"/>
        <c:lblAlgn val="ctr"/>
        <c:lblOffset val="100"/>
        <c:noMultiLvlLbl val="0"/>
      </c:catAx>
      <c:valAx>
        <c:axId val="350090064"/>
        <c:scaling>
          <c:orientation val="minMax"/>
        </c:scaling>
        <c:delete val="0"/>
        <c:axPos val="l"/>
        <c:majorGridlines>
          <c:spPr>
            <a:ln w="9525" cap="flat" cmpd="sng" algn="ctr">
              <a:solidFill>
                <a:schemeClr val="tx1">
                  <a:lumMod val="15000"/>
                  <a:lumOff val="85000"/>
                </a:schemeClr>
              </a:solidFill>
              <a:round/>
            </a:ln>
            <a:effectLst/>
          </c:spPr>
        </c:majorGridlines>
        <c:numFmt formatCode="_-* #,##0.00_-;\-* #,##0.00_-;_-* &quot;-&quot;??????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50070864"/>
        <c:crosses val="autoZero"/>
        <c:crossBetween val="between"/>
      </c:valAx>
      <c:spPr>
        <a:noFill/>
        <a:ln>
          <a:solidFill>
            <a:sysClr val="windowText" lastClr="000000"/>
          </a:solid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GB" sz="1400" b="0" i="0" u="none" strike="noStrike" kern="1200" spc="0" baseline="0" dirty="0">
                <a:solidFill>
                  <a:prstClr val="black">
                    <a:lumMod val="65000"/>
                    <a:lumOff val="35000"/>
                  </a:prstClr>
                </a:solidFill>
              </a:rPr>
              <a:t>Example Wider tariff - Intermittent Generator (45% ALF)</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'[25.01.07 CMP444 Northland Alternative.xlsx]Example Tariff Output'!$D$4:$D$6</c:f>
              <c:strCache>
                <c:ptCount val="3"/>
                <c:pt idx="0">
                  <c:v>2025/26</c:v>
                </c:pt>
                <c:pt idx="2">
                  <c:v>(£/kW)</c:v>
                </c:pt>
              </c:strCache>
            </c:strRef>
          </c:tx>
          <c:spPr>
            <a:ln w="28575" cap="rnd">
              <a:solidFill>
                <a:schemeClr val="accent1"/>
              </a:solidFill>
              <a:round/>
            </a:ln>
            <a:effectLst/>
          </c:spPr>
          <c:marker>
            <c:symbol val="none"/>
          </c:marker>
          <c:cat>
            <c:numRef>
              <c:f>'[25.01.07 CMP444 Northland Alternative.xlsx]Example Tariff Output'!$B$7:$B$33</c:f>
              <c:numCache>
                <c:formatCode>0_)</c:formatCode>
                <c:ptCount val="27"/>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numCache>
            </c:numRef>
          </c:cat>
          <c:val>
            <c:numRef>
              <c:f>'[25.01.07 CMP444 Northland Alternative.xlsx]Example Tariff Output'!$D$7:$D$33</c:f>
              <c:numCache>
                <c:formatCode>_-* #,##0.00_-;\-* #,##0.00_-;_-* "-"??????_-;_-@_-</c:formatCode>
                <c:ptCount val="27"/>
                <c:pt idx="0">
                  <c:v>27.315513150000005</c:v>
                </c:pt>
                <c:pt idx="1">
                  <c:v>22.753157100000003</c:v>
                </c:pt>
                <c:pt idx="2">
                  <c:v>25.220229200000002</c:v>
                </c:pt>
                <c:pt idx="3">
                  <c:v>26.997054200000001</c:v>
                </c:pt>
                <c:pt idx="4">
                  <c:v>19.847999300000001</c:v>
                </c:pt>
                <c:pt idx="5">
                  <c:v>20.513721350000001</c:v>
                </c:pt>
                <c:pt idx="6">
                  <c:v>26.05864205</c:v>
                </c:pt>
                <c:pt idx="7">
                  <c:v>16.872133050000002</c:v>
                </c:pt>
                <c:pt idx="8">
                  <c:v>16.517242700000001</c:v>
                </c:pt>
                <c:pt idx="9">
                  <c:v>15.920528899999999</c:v>
                </c:pt>
                <c:pt idx="10">
                  <c:v>10.343571899999999</c:v>
                </c:pt>
                <c:pt idx="11">
                  <c:v>9.2546795999999993</c:v>
                </c:pt>
                <c:pt idx="12">
                  <c:v>5.6667862499999995</c:v>
                </c:pt>
                <c:pt idx="13">
                  <c:v>2.7975602499999996</c:v>
                </c:pt>
                <c:pt idx="14">
                  <c:v>-0.21563734999999995</c:v>
                </c:pt>
                <c:pt idx="15">
                  <c:v>-1.2755737</c:v>
                </c:pt>
                <c:pt idx="16">
                  <c:v>-1.6210333000000001</c:v>
                </c:pt>
                <c:pt idx="17">
                  <c:v>-1.2393185500000001</c:v>
                </c:pt>
                <c:pt idx="18">
                  <c:v>-1.52860825</c:v>
                </c:pt>
                <c:pt idx="19">
                  <c:v>-5.6415173500000009</c:v>
                </c:pt>
                <c:pt idx="20">
                  <c:v>-5.5397539000000009</c:v>
                </c:pt>
                <c:pt idx="21">
                  <c:v>-11.197234399999999</c:v>
                </c:pt>
                <c:pt idx="22">
                  <c:v>-3.8757744000000005</c:v>
                </c:pt>
                <c:pt idx="23">
                  <c:v>-0.5018914000000001</c:v>
                </c:pt>
                <c:pt idx="24">
                  <c:v>-3.60758125</c:v>
                </c:pt>
                <c:pt idx="25">
                  <c:v>-4.1792274999999997</c:v>
                </c:pt>
                <c:pt idx="26">
                  <c:v>-7.2839237499999996</c:v>
                </c:pt>
              </c:numCache>
            </c:numRef>
          </c:val>
          <c:smooth val="0"/>
          <c:extLst>
            <c:ext xmlns:c16="http://schemas.microsoft.com/office/drawing/2014/chart" uri="{C3380CC4-5D6E-409C-BE32-E72D297353CC}">
              <c16:uniqueId val="{00000000-5EDC-41CA-BBB2-1E139FB3A0FD}"/>
            </c:ext>
          </c:extLst>
        </c:ser>
        <c:ser>
          <c:idx val="1"/>
          <c:order val="1"/>
          <c:tx>
            <c:strRef>
              <c:f>'[25.01.07 CMP444 Northland Alternative.xlsx]Example Tariff Output'!$E$4:$E$6</c:f>
              <c:strCache>
                <c:ptCount val="3"/>
                <c:pt idx="0">
                  <c:v>2026/27</c:v>
                </c:pt>
                <c:pt idx="2">
                  <c:v>(£/kW)</c:v>
                </c:pt>
              </c:strCache>
            </c:strRef>
          </c:tx>
          <c:spPr>
            <a:ln w="28575" cap="rnd">
              <a:solidFill>
                <a:schemeClr val="accent2"/>
              </a:solidFill>
              <a:round/>
            </a:ln>
            <a:effectLst/>
          </c:spPr>
          <c:marker>
            <c:symbol val="none"/>
          </c:marker>
          <c:cat>
            <c:numRef>
              <c:f>'[25.01.07 CMP444 Northland Alternative.xlsx]Example Tariff Output'!$B$7:$B$33</c:f>
              <c:numCache>
                <c:formatCode>0_)</c:formatCode>
                <c:ptCount val="27"/>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numCache>
            </c:numRef>
          </c:cat>
          <c:val>
            <c:numRef>
              <c:f>'[25.01.07 CMP444 Northland Alternative.xlsx]Example Tariff Output'!$E$7:$E$33</c:f>
              <c:numCache>
                <c:formatCode>_-* #,##0.00_-;\-* #,##0.00_-;_-* "-"??????_-;_-@_-</c:formatCode>
                <c:ptCount val="27"/>
                <c:pt idx="0">
                  <c:v>27.211973192972842</c:v>
                </c:pt>
                <c:pt idx="1">
                  <c:v>23.26759387249577</c:v>
                </c:pt>
                <c:pt idx="2">
                  <c:v>25.824371899999999</c:v>
                </c:pt>
                <c:pt idx="3">
                  <c:v>26.675401572495769</c:v>
                </c:pt>
                <c:pt idx="4">
                  <c:v>20.560049149999998</c:v>
                </c:pt>
                <c:pt idx="5">
                  <c:v>20.244030049999999</c:v>
                </c:pt>
                <c:pt idx="6">
                  <c:v>23.91636067249577</c:v>
                </c:pt>
                <c:pt idx="7">
                  <c:v>16.899221999999998</c:v>
                </c:pt>
                <c:pt idx="8">
                  <c:v>16.904245899999999</c:v>
                </c:pt>
                <c:pt idx="9">
                  <c:v>16.31843825</c:v>
                </c:pt>
                <c:pt idx="10">
                  <c:v>11.089748250000001</c:v>
                </c:pt>
                <c:pt idx="11">
                  <c:v>10.022524750000001</c:v>
                </c:pt>
                <c:pt idx="12">
                  <c:v>5.17177665</c:v>
                </c:pt>
                <c:pt idx="13">
                  <c:v>2.7202646500000003</c:v>
                </c:pt>
                <c:pt idx="14">
                  <c:v>-0.9025698499999999</c:v>
                </c:pt>
                <c:pt idx="15">
                  <c:v>-1.7063180179667983</c:v>
                </c:pt>
                <c:pt idx="16">
                  <c:v>-2.7251954179667983</c:v>
                </c:pt>
                <c:pt idx="17">
                  <c:v>-2.3005848679667982</c:v>
                </c:pt>
                <c:pt idx="18">
                  <c:v>-1.2403088179667983</c:v>
                </c:pt>
                <c:pt idx="19">
                  <c:v>-5.7848456457450244</c:v>
                </c:pt>
                <c:pt idx="20">
                  <c:v>-5.7848456457450244</c:v>
                </c:pt>
                <c:pt idx="21">
                  <c:v>-1.8803564179667982</c:v>
                </c:pt>
                <c:pt idx="22">
                  <c:v>-1.8803564179667982</c:v>
                </c:pt>
                <c:pt idx="23">
                  <c:v>-1.8696659499999999</c:v>
                </c:pt>
                <c:pt idx="24">
                  <c:v>-4.6313807499999999</c:v>
                </c:pt>
                <c:pt idx="25">
                  <c:v>-5.3687079999999998</c:v>
                </c:pt>
                <c:pt idx="26">
                  <c:v>-5.7848456457450244</c:v>
                </c:pt>
              </c:numCache>
            </c:numRef>
          </c:val>
          <c:smooth val="0"/>
          <c:extLst>
            <c:ext xmlns:c16="http://schemas.microsoft.com/office/drawing/2014/chart" uri="{C3380CC4-5D6E-409C-BE32-E72D297353CC}">
              <c16:uniqueId val="{00000001-5EDC-41CA-BBB2-1E139FB3A0FD}"/>
            </c:ext>
          </c:extLst>
        </c:ser>
        <c:ser>
          <c:idx val="2"/>
          <c:order val="2"/>
          <c:tx>
            <c:strRef>
              <c:f>'[25.01.07 CMP444 Northland Alternative.xlsx]Example Tariff Output'!$F$4:$F$6</c:f>
              <c:strCache>
                <c:ptCount val="3"/>
                <c:pt idx="0">
                  <c:v>2027/28</c:v>
                </c:pt>
                <c:pt idx="2">
                  <c:v>(£/kW)</c:v>
                </c:pt>
              </c:strCache>
            </c:strRef>
          </c:tx>
          <c:spPr>
            <a:ln w="28575" cap="rnd">
              <a:solidFill>
                <a:schemeClr val="accent3"/>
              </a:solidFill>
              <a:round/>
            </a:ln>
            <a:effectLst/>
          </c:spPr>
          <c:marker>
            <c:symbol val="none"/>
          </c:marker>
          <c:cat>
            <c:numRef>
              <c:f>'[25.01.07 CMP444 Northland Alternative.xlsx]Example Tariff Output'!$B$7:$B$33</c:f>
              <c:numCache>
                <c:formatCode>0_)</c:formatCode>
                <c:ptCount val="27"/>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numCache>
            </c:numRef>
          </c:cat>
          <c:val>
            <c:numRef>
              <c:f>'[25.01.07 CMP444 Northland Alternative.xlsx]Example Tariff Output'!$F$7:$F$33</c:f>
              <c:numCache>
                <c:formatCode>_-* #,##0.00_-;\-* #,##0.00_-;_-* "-"??????_-;_-@_-</c:formatCode>
                <c:ptCount val="27"/>
                <c:pt idx="0">
                  <c:v>28.136008589781611</c:v>
                </c:pt>
                <c:pt idx="1">
                  <c:v>24.354688099999997</c:v>
                </c:pt>
                <c:pt idx="2">
                  <c:v>25.468406649999999</c:v>
                </c:pt>
                <c:pt idx="3">
                  <c:v>28.183954106228008</c:v>
                </c:pt>
                <c:pt idx="4">
                  <c:v>20.231614800000003</c:v>
                </c:pt>
                <c:pt idx="5">
                  <c:v>20.111628600000003</c:v>
                </c:pt>
                <c:pt idx="6">
                  <c:v>25.249545449999999</c:v>
                </c:pt>
                <c:pt idx="7">
                  <c:v>16.631975449999999</c:v>
                </c:pt>
                <c:pt idx="8">
                  <c:v>16.352616699999999</c:v>
                </c:pt>
                <c:pt idx="9">
                  <c:v>16.026276249999999</c:v>
                </c:pt>
                <c:pt idx="10">
                  <c:v>9.8858202500000001</c:v>
                </c:pt>
                <c:pt idx="11">
                  <c:v>9.9129180499999983</c:v>
                </c:pt>
                <c:pt idx="12">
                  <c:v>4.4783612000000002</c:v>
                </c:pt>
                <c:pt idx="13">
                  <c:v>2.3295742000000002</c:v>
                </c:pt>
                <c:pt idx="14">
                  <c:v>-0.6369111999999999</c:v>
                </c:pt>
                <c:pt idx="15">
                  <c:v>-1.3902603999999998</c:v>
                </c:pt>
                <c:pt idx="16">
                  <c:v>-2.4618881500000001</c:v>
                </c:pt>
                <c:pt idx="17">
                  <c:v>-2.0515799499999998</c:v>
                </c:pt>
                <c:pt idx="18">
                  <c:v>-0.85977835000000002</c:v>
                </c:pt>
                <c:pt idx="19">
                  <c:v>-5.4506271897856395</c:v>
                </c:pt>
                <c:pt idx="20">
                  <c:v>-5.4506271897856395</c:v>
                </c:pt>
                <c:pt idx="21">
                  <c:v>-1.3728314906210546</c:v>
                </c:pt>
                <c:pt idx="22">
                  <c:v>-1.3728314906210546</c:v>
                </c:pt>
                <c:pt idx="23">
                  <c:v>-1.36192705</c:v>
                </c:pt>
                <c:pt idx="24">
                  <c:v>-4.1036978499999996</c:v>
                </c:pt>
                <c:pt idx="25">
                  <c:v>-4.0429941999999999</c:v>
                </c:pt>
                <c:pt idx="26">
                  <c:v>-5.4506271897856395</c:v>
                </c:pt>
              </c:numCache>
            </c:numRef>
          </c:val>
          <c:smooth val="0"/>
          <c:extLst>
            <c:ext xmlns:c16="http://schemas.microsoft.com/office/drawing/2014/chart" uri="{C3380CC4-5D6E-409C-BE32-E72D297353CC}">
              <c16:uniqueId val="{00000002-5EDC-41CA-BBB2-1E139FB3A0FD}"/>
            </c:ext>
          </c:extLst>
        </c:ser>
        <c:ser>
          <c:idx val="3"/>
          <c:order val="3"/>
          <c:tx>
            <c:strRef>
              <c:f>'[25.01.07 CMP444 Northland Alternative.xlsx]Example Tariff Output'!$G$4:$G$6</c:f>
              <c:strCache>
                <c:ptCount val="3"/>
                <c:pt idx="0">
                  <c:v>2028/29</c:v>
                </c:pt>
                <c:pt idx="2">
                  <c:v>(£/kW)</c:v>
                </c:pt>
              </c:strCache>
            </c:strRef>
          </c:tx>
          <c:spPr>
            <a:ln w="28575" cap="rnd">
              <a:solidFill>
                <a:schemeClr val="accent4"/>
              </a:solidFill>
              <a:round/>
            </a:ln>
            <a:effectLst/>
          </c:spPr>
          <c:marker>
            <c:symbol val="none"/>
          </c:marker>
          <c:cat>
            <c:numRef>
              <c:f>'[25.01.07 CMP444 Northland Alternative.xlsx]Example Tariff Output'!$B$7:$B$33</c:f>
              <c:numCache>
                <c:formatCode>0_)</c:formatCode>
                <c:ptCount val="27"/>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numCache>
            </c:numRef>
          </c:cat>
          <c:val>
            <c:numRef>
              <c:f>'[25.01.07 CMP444 Northland Alternative.xlsx]Example Tariff Output'!$G$7:$G$33</c:f>
              <c:numCache>
                <c:formatCode>_-* #,##0.00_-;\-* #,##0.00_-;_-* "-"??????_-;_-@_-</c:formatCode>
                <c:ptCount val="27"/>
                <c:pt idx="0">
                  <c:v>28.726678205356333</c:v>
                </c:pt>
                <c:pt idx="1">
                  <c:v>21.754348381744432</c:v>
                </c:pt>
                <c:pt idx="2">
                  <c:v>27.095450899999999</c:v>
                </c:pt>
                <c:pt idx="3">
                  <c:v>28.388668681744434</c:v>
                </c:pt>
                <c:pt idx="4">
                  <c:v>21.3631587</c:v>
                </c:pt>
                <c:pt idx="5">
                  <c:v>21.19271415</c:v>
                </c:pt>
                <c:pt idx="6">
                  <c:v>25.167584399999999</c:v>
                </c:pt>
                <c:pt idx="7">
                  <c:v>17.5495074</c:v>
                </c:pt>
                <c:pt idx="8">
                  <c:v>15.9805454</c:v>
                </c:pt>
                <c:pt idx="9">
                  <c:v>16.782296550000002</c:v>
                </c:pt>
                <c:pt idx="10">
                  <c:v>10.796383550000002</c:v>
                </c:pt>
                <c:pt idx="11">
                  <c:v>10.603493449999998</c:v>
                </c:pt>
                <c:pt idx="12">
                  <c:v>4.9015617000000002</c:v>
                </c:pt>
                <c:pt idx="13">
                  <c:v>2.6832387000000004</c:v>
                </c:pt>
                <c:pt idx="14">
                  <c:v>-0.40426545000000003</c:v>
                </c:pt>
                <c:pt idx="15">
                  <c:v>-1.175494</c:v>
                </c:pt>
                <c:pt idx="16">
                  <c:v>-2.4386309500000003</c:v>
                </c:pt>
                <c:pt idx="17">
                  <c:v>-2.1631684</c:v>
                </c:pt>
                <c:pt idx="18">
                  <c:v>-0.63313375000000005</c:v>
                </c:pt>
                <c:pt idx="19">
                  <c:v>-5.6040564353533728</c:v>
                </c:pt>
                <c:pt idx="20">
                  <c:v>-5.6040564353533728</c:v>
                </c:pt>
                <c:pt idx="21">
                  <c:v>-1.9835567364198028</c:v>
                </c:pt>
                <c:pt idx="22">
                  <c:v>-1.9835567364198028</c:v>
                </c:pt>
                <c:pt idx="23">
                  <c:v>-1.9724341000000001</c:v>
                </c:pt>
                <c:pt idx="24">
                  <c:v>-4.2784694500000002</c:v>
                </c:pt>
                <c:pt idx="25">
                  <c:v>-3.9331318</c:v>
                </c:pt>
                <c:pt idx="26">
                  <c:v>-5.5856983000000007</c:v>
                </c:pt>
              </c:numCache>
            </c:numRef>
          </c:val>
          <c:smooth val="0"/>
          <c:extLst>
            <c:ext xmlns:c16="http://schemas.microsoft.com/office/drawing/2014/chart" uri="{C3380CC4-5D6E-409C-BE32-E72D297353CC}">
              <c16:uniqueId val="{00000003-5EDC-41CA-BBB2-1E139FB3A0FD}"/>
            </c:ext>
          </c:extLst>
        </c:ser>
        <c:ser>
          <c:idx val="4"/>
          <c:order val="4"/>
          <c:tx>
            <c:strRef>
              <c:f>'[25.01.07 CMP444 Northland Alternative.xlsx]Example Tariff Output'!$H$4:$H$6</c:f>
              <c:strCache>
                <c:ptCount val="3"/>
                <c:pt idx="0">
                  <c:v>2029/30</c:v>
                </c:pt>
                <c:pt idx="2">
                  <c:v>(£/kW)</c:v>
                </c:pt>
              </c:strCache>
            </c:strRef>
          </c:tx>
          <c:spPr>
            <a:ln w="28575" cap="rnd">
              <a:solidFill>
                <a:schemeClr val="accent5"/>
              </a:solidFill>
              <a:round/>
            </a:ln>
            <a:effectLst/>
          </c:spPr>
          <c:marker>
            <c:symbol val="none"/>
          </c:marker>
          <c:cat>
            <c:numRef>
              <c:f>'[25.01.07 CMP444 Northland Alternative.xlsx]Example Tariff Output'!$B$7:$B$33</c:f>
              <c:numCache>
                <c:formatCode>0_)</c:formatCode>
                <c:ptCount val="27"/>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numCache>
            </c:numRef>
          </c:cat>
          <c:val>
            <c:numRef>
              <c:f>'[25.01.07 CMP444 Northland Alternative.xlsx]Example Tariff Output'!$H$7:$H$33</c:f>
              <c:numCache>
                <c:formatCode>_-* #,##0.00_-;\-* #,##0.00_-;_-* "-"??????_-;_-@_-</c:formatCode>
                <c:ptCount val="27"/>
                <c:pt idx="0">
                  <c:v>28.493587671012971</c:v>
                </c:pt>
                <c:pt idx="1">
                  <c:v>26.284553899045044</c:v>
                </c:pt>
                <c:pt idx="2">
                  <c:v>28.493587671012971</c:v>
                </c:pt>
                <c:pt idx="3">
                  <c:v>28.493587671012971</c:v>
                </c:pt>
                <c:pt idx="4">
                  <c:v>28.493587671012971</c:v>
                </c:pt>
                <c:pt idx="5">
                  <c:v>28.032219021967922</c:v>
                </c:pt>
                <c:pt idx="6">
                  <c:v>28.493587671012971</c:v>
                </c:pt>
                <c:pt idx="7">
                  <c:v>25.094652021967928</c:v>
                </c:pt>
                <c:pt idx="8">
                  <c:v>24.582113021967924</c:v>
                </c:pt>
                <c:pt idx="9">
                  <c:v>23.492356050000001</c:v>
                </c:pt>
                <c:pt idx="10">
                  <c:v>18.661677049999998</c:v>
                </c:pt>
                <c:pt idx="11">
                  <c:v>15.091314799999999</c:v>
                </c:pt>
                <c:pt idx="12">
                  <c:v>4.0868370000000001</c:v>
                </c:pt>
                <c:pt idx="13">
                  <c:v>4.1255249999999997</c:v>
                </c:pt>
                <c:pt idx="14">
                  <c:v>-1.9329293000000001</c:v>
                </c:pt>
                <c:pt idx="15">
                  <c:v>-2.3564540000000003</c:v>
                </c:pt>
                <c:pt idx="16">
                  <c:v>-4.0557147499999999</c:v>
                </c:pt>
                <c:pt idx="17">
                  <c:v>-3.6167186</c:v>
                </c:pt>
                <c:pt idx="18">
                  <c:v>-1.9495167500000001</c:v>
                </c:pt>
                <c:pt idx="19">
                  <c:v>-6.5236573824482225</c:v>
                </c:pt>
                <c:pt idx="20">
                  <c:v>-6.5236573824482225</c:v>
                </c:pt>
                <c:pt idx="21">
                  <c:v>-3.2339073053630432</c:v>
                </c:pt>
                <c:pt idx="22">
                  <c:v>-3.2339073053630432</c:v>
                </c:pt>
                <c:pt idx="23">
                  <c:v>-3.2225622500000002</c:v>
                </c:pt>
                <c:pt idx="24">
                  <c:v>-6.0481712000000005</c:v>
                </c:pt>
                <c:pt idx="25">
                  <c:v>-5.8361555000000003</c:v>
                </c:pt>
                <c:pt idx="26">
                  <c:v>-6.5236573824482225</c:v>
                </c:pt>
              </c:numCache>
            </c:numRef>
          </c:val>
          <c:smooth val="0"/>
          <c:extLst>
            <c:ext xmlns:c16="http://schemas.microsoft.com/office/drawing/2014/chart" uri="{C3380CC4-5D6E-409C-BE32-E72D297353CC}">
              <c16:uniqueId val="{00000004-5EDC-41CA-BBB2-1E139FB3A0FD}"/>
            </c:ext>
          </c:extLst>
        </c:ser>
        <c:ser>
          <c:idx val="5"/>
          <c:order val="5"/>
          <c:tx>
            <c:strRef>
              <c:f>'[25.01.07 CMP444 Northland Alternative.xlsx]Example Tariff Output'!$I$4:$I$6</c:f>
              <c:strCache>
                <c:ptCount val="3"/>
                <c:pt idx="0">
                  <c:v>2030/31</c:v>
                </c:pt>
                <c:pt idx="2">
                  <c:v>(£/kW)</c:v>
                </c:pt>
              </c:strCache>
            </c:strRef>
          </c:tx>
          <c:spPr>
            <a:ln w="28575" cap="rnd">
              <a:solidFill>
                <a:schemeClr val="accent6"/>
              </a:solidFill>
              <a:round/>
            </a:ln>
            <a:effectLst/>
          </c:spPr>
          <c:marker>
            <c:symbol val="none"/>
          </c:marker>
          <c:cat>
            <c:numRef>
              <c:f>'[25.01.07 CMP444 Northland Alternative.xlsx]Example Tariff Output'!$B$7:$B$33</c:f>
              <c:numCache>
                <c:formatCode>0_)</c:formatCode>
                <c:ptCount val="27"/>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numCache>
            </c:numRef>
          </c:cat>
          <c:val>
            <c:numRef>
              <c:f>'[25.01.07 CMP444 Northland Alternative.xlsx]Example Tariff Output'!$I$7:$I$33</c:f>
              <c:numCache>
                <c:formatCode>_-* #,##0.00_-;\-* #,##0.00_-;_-* "-"??????_-;_-@_-</c:formatCode>
                <c:ptCount val="27"/>
                <c:pt idx="0">
                  <c:v>24.053716704433239</c:v>
                </c:pt>
                <c:pt idx="1">
                  <c:v>24.053716704433239</c:v>
                </c:pt>
                <c:pt idx="2">
                  <c:v>24.053716704433239</c:v>
                </c:pt>
                <c:pt idx="3">
                  <c:v>24.053716704433239</c:v>
                </c:pt>
                <c:pt idx="4">
                  <c:v>24.053716704433239</c:v>
                </c:pt>
                <c:pt idx="5">
                  <c:v>24.053716704433239</c:v>
                </c:pt>
                <c:pt idx="6">
                  <c:v>24.053716704433239</c:v>
                </c:pt>
                <c:pt idx="7">
                  <c:v>24.053716704433239</c:v>
                </c:pt>
                <c:pt idx="8">
                  <c:v>24.053716704433239</c:v>
                </c:pt>
                <c:pt idx="9">
                  <c:v>24.053716704433239</c:v>
                </c:pt>
                <c:pt idx="10">
                  <c:v>24.053716704433239</c:v>
                </c:pt>
                <c:pt idx="11">
                  <c:v>24.053716704433239</c:v>
                </c:pt>
                <c:pt idx="12">
                  <c:v>9.3312091500000029</c:v>
                </c:pt>
                <c:pt idx="13">
                  <c:v>4.9016721500000013</c:v>
                </c:pt>
                <c:pt idx="14">
                  <c:v>-0.22778189999999832</c:v>
                </c:pt>
                <c:pt idx="15">
                  <c:v>-6.1412109999999993</c:v>
                </c:pt>
                <c:pt idx="16">
                  <c:v>-6.4133141999999994</c:v>
                </c:pt>
                <c:pt idx="17">
                  <c:v>-4.2451731499999994</c:v>
                </c:pt>
                <c:pt idx="18">
                  <c:v>-6.898674849999999</c:v>
                </c:pt>
                <c:pt idx="19">
                  <c:v>-10.47557625</c:v>
                </c:pt>
                <c:pt idx="20">
                  <c:v>-10.499975699999998</c:v>
                </c:pt>
                <c:pt idx="21">
                  <c:v>-7.3133387064703026</c:v>
                </c:pt>
                <c:pt idx="22">
                  <c:v>-6.9694067499999992</c:v>
                </c:pt>
                <c:pt idx="23">
                  <c:v>-7.3133387064703026</c:v>
                </c:pt>
                <c:pt idx="24">
                  <c:v>-10.576803506470302</c:v>
                </c:pt>
                <c:pt idx="25">
                  <c:v>-11.054461406470303</c:v>
                </c:pt>
                <c:pt idx="26">
                  <c:v>-11.67544520656749</c:v>
                </c:pt>
              </c:numCache>
            </c:numRef>
          </c:val>
          <c:smooth val="0"/>
          <c:extLst>
            <c:ext xmlns:c16="http://schemas.microsoft.com/office/drawing/2014/chart" uri="{C3380CC4-5D6E-409C-BE32-E72D297353CC}">
              <c16:uniqueId val="{00000005-5EDC-41CA-BBB2-1E139FB3A0FD}"/>
            </c:ext>
          </c:extLst>
        </c:ser>
        <c:ser>
          <c:idx val="6"/>
          <c:order val="6"/>
          <c:tx>
            <c:strRef>
              <c:f>'[25.01.07 CMP444 Northland Alternative.xlsx]Example Tariff Output'!$J$4:$J$6</c:f>
              <c:strCache>
                <c:ptCount val="3"/>
                <c:pt idx="0">
                  <c:v>2031/32</c:v>
                </c:pt>
                <c:pt idx="2">
                  <c:v>(£/kW)</c:v>
                </c:pt>
              </c:strCache>
            </c:strRef>
          </c:tx>
          <c:spPr>
            <a:ln w="28575" cap="rnd">
              <a:solidFill>
                <a:schemeClr val="accent1">
                  <a:lumMod val="60000"/>
                </a:schemeClr>
              </a:solidFill>
              <a:round/>
            </a:ln>
            <a:effectLst/>
          </c:spPr>
          <c:marker>
            <c:symbol val="none"/>
          </c:marker>
          <c:cat>
            <c:numRef>
              <c:f>'[25.01.07 CMP444 Northland Alternative.xlsx]Example Tariff Output'!$B$7:$B$33</c:f>
              <c:numCache>
                <c:formatCode>0_)</c:formatCode>
                <c:ptCount val="27"/>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numCache>
            </c:numRef>
          </c:cat>
          <c:val>
            <c:numRef>
              <c:f>'[25.01.07 CMP444 Northland Alternative.xlsx]Example Tariff Output'!$J$7:$J$33</c:f>
              <c:numCache>
                <c:formatCode>_-* #,##0.00_-;\-* #,##0.00_-;_-* "-"??????_-;_-@_-</c:formatCode>
                <c:ptCount val="27"/>
                <c:pt idx="0">
                  <c:v>23.818484278521904</c:v>
                </c:pt>
                <c:pt idx="1">
                  <c:v>23.818484278521904</c:v>
                </c:pt>
                <c:pt idx="2">
                  <c:v>23.818484278521904</c:v>
                </c:pt>
                <c:pt idx="3">
                  <c:v>23.818484278521904</c:v>
                </c:pt>
                <c:pt idx="4">
                  <c:v>23.818484278521904</c:v>
                </c:pt>
                <c:pt idx="5">
                  <c:v>23.818484278521904</c:v>
                </c:pt>
                <c:pt idx="6">
                  <c:v>23.818484278521904</c:v>
                </c:pt>
                <c:pt idx="7">
                  <c:v>23.818484278521904</c:v>
                </c:pt>
                <c:pt idx="8">
                  <c:v>23.818484278521904</c:v>
                </c:pt>
                <c:pt idx="9">
                  <c:v>23.818484278521904</c:v>
                </c:pt>
                <c:pt idx="10">
                  <c:v>23.818484278521904</c:v>
                </c:pt>
                <c:pt idx="11">
                  <c:v>23.818484278521904</c:v>
                </c:pt>
                <c:pt idx="12">
                  <c:v>10.2359811</c:v>
                </c:pt>
                <c:pt idx="13">
                  <c:v>4.6195781</c:v>
                </c:pt>
                <c:pt idx="14">
                  <c:v>-0.82035034999999823</c:v>
                </c:pt>
                <c:pt idx="15">
                  <c:v>-6.7351484500000005</c:v>
                </c:pt>
                <c:pt idx="16">
                  <c:v>-7.0888378000000003</c:v>
                </c:pt>
                <c:pt idx="17">
                  <c:v>-4.8607735999999999</c:v>
                </c:pt>
                <c:pt idx="18">
                  <c:v>-7.5091830999999996</c:v>
                </c:pt>
                <c:pt idx="19">
                  <c:v>-12.31223265</c:v>
                </c:pt>
                <c:pt idx="20">
                  <c:v>-12.349542599999999</c:v>
                </c:pt>
                <c:pt idx="21">
                  <c:v>-8.0533992455997101</c:v>
                </c:pt>
                <c:pt idx="22">
                  <c:v>-7.5051998500000003</c:v>
                </c:pt>
                <c:pt idx="23">
                  <c:v>-8.0533992455997101</c:v>
                </c:pt>
                <c:pt idx="24">
                  <c:v>-11.48812819559971</c:v>
                </c:pt>
                <c:pt idx="25">
                  <c:v>-12.168398249999999</c:v>
                </c:pt>
                <c:pt idx="26">
                  <c:v>-12.613457475099132</c:v>
                </c:pt>
              </c:numCache>
            </c:numRef>
          </c:val>
          <c:smooth val="0"/>
          <c:extLst>
            <c:ext xmlns:c16="http://schemas.microsoft.com/office/drawing/2014/chart" uri="{C3380CC4-5D6E-409C-BE32-E72D297353CC}">
              <c16:uniqueId val="{00000006-5EDC-41CA-BBB2-1E139FB3A0FD}"/>
            </c:ext>
          </c:extLst>
        </c:ser>
        <c:ser>
          <c:idx val="7"/>
          <c:order val="7"/>
          <c:tx>
            <c:strRef>
              <c:f>'[25.01.07 CMP444 Northland Alternative.xlsx]Example Tariff Output'!$K$4:$K$6</c:f>
              <c:strCache>
                <c:ptCount val="3"/>
                <c:pt idx="0">
                  <c:v>2032/33</c:v>
                </c:pt>
                <c:pt idx="2">
                  <c:v>(£/kW)</c:v>
                </c:pt>
              </c:strCache>
            </c:strRef>
          </c:tx>
          <c:spPr>
            <a:ln w="28575" cap="rnd">
              <a:solidFill>
                <a:schemeClr val="accent2">
                  <a:lumMod val="60000"/>
                </a:schemeClr>
              </a:solidFill>
              <a:round/>
            </a:ln>
            <a:effectLst/>
          </c:spPr>
          <c:marker>
            <c:symbol val="none"/>
          </c:marker>
          <c:cat>
            <c:numRef>
              <c:f>'[25.01.07 CMP444 Northland Alternative.xlsx]Example Tariff Output'!$B$7:$B$33</c:f>
              <c:numCache>
                <c:formatCode>0_)</c:formatCode>
                <c:ptCount val="27"/>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numCache>
            </c:numRef>
          </c:cat>
          <c:val>
            <c:numRef>
              <c:f>'[25.01.07 CMP444 Northland Alternative.xlsx]Example Tariff Output'!$K$7:$K$33</c:f>
              <c:numCache>
                <c:formatCode>_-* #,##0.00_-;\-* #,##0.00_-;_-* "-"??????_-;_-@_-</c:formatCode>
                <c:ptCount val="27"/>
                <c:pt idx="0">
                  <c:v>24.210612824092344</c:v>
                </c:pt>
                <c:pt idx="1">
                  <c:v>24.210612824092344</c:v>
                </c:pt>
                <c:pt idx="2">
                  <c:v>24.210612824092344</c:v>
                </c:pt>
                <c:pt idx="3">
                  <c:v>24.210612824092344</c:v>
                </c:pt>
                <c:pt idx="4">
                  <c:v>24.210612824092344</c:v>
                </c:pt>
                <c:pt idx="5">
                  <c:v>24.210612824092344</c:v>
                </c:pt>
                <c:pt idx="6">
                  <c:v>24.210612824092344</c:v>
                </c:pt>
                <c:pt idx="7">
                  <c:v>24.210612824092344</c:v>
                </c:pt>
                <c:pt idx="8">
                  <c:v>24.210612824092344</c:v>
                </c:pt>
                <c:pt idx="9">
                  <c:v>24.210612824092344</c:v>
                </c:pt>
                <c:pt idx="10">
                  <c:v>24.210612824092344</c:v>
                </c:pt>
                <c:pt idx="11">
                  <c:v>24.210612824092344</c:v>
                </c:pt>
                <c:pt idx="12">
                  <c:v>9.4266271500000016</c:v>
                </c:pt>
                <c:pt idx="13">
                  <c:v>3.3608221500000006</c:v>
                </c:pt>
                <c:pt idx="14">
                  <c:v>-1.3543747499999981</c:v>
                </c:pt>
                <c:pt idx="15">
                  <c:v>-7.6699072499999996</c:v>
                </c:pt>
                <c:pt idx="16">
                  <c:v>-7.1367289499999993</c:v>
                </c:pt>
                <c:pt idx="17">
                  <c:v>-5.3224013499999998</c:v>
                </c:pt>
                <c:pt idx="18">
                  <c:v>-8.5851455999999988</c:v>
                </c:pt>
                <c:pt idx="19">
                  <c:v>-12.36878385</c:v>
                </c:pt>
                <c:pt idx="20">
                  <c:v>-12.393463649999999</c:v>
                </c:pt>
                <c:pt idx="21">
                  <c:v>-8.2130682135117041</c:v>
                </c:pt>
                <c:pt idx="22">
                  <c:v>-7.6209307499999994</c:v>
                </c:pt>
                <c:pt idx="23">
                  <c:v>-8.2130682135117041</c:v>
                </c:pt>
                <c:pt idx="24">
                  <c:v>-11.761040113511704</c:v>
                </c:pt>
                <c:pt idx="25">
                  <c:v>-12.352179463511703</c:v>
                </c:pt>
                <c:pt idx="26">
                  <c:v>-12.660866863511703</c:v>
                </c:pt>
              </c:numCache>
            </c:numRef>
          </c:val>
          <c:smooth val="0"/>
          <c:extLst>
            <c:ext xmlns:c16="http://schemas.microsoft.com/office/drawing/2014/chart" uri="{C3380CC4-5D6E-409C-BE32-E72D297353CC}">
              <c16:uniqueId val="{00000007-5EDC-41CA-BBB2-1E139FB3A0FD}"/>
            </c:ext>
          </c:extLst>
        </c:ser>
        <c:ser>
          <c:idx val="8"/>
          <c:order val="8"/>
          <c:tx>
            <c:strRef>
              <c:f>'[25.01.07 CMP444 Northland Alternative.xlsx]Example Tariff Output'!$L$4:$L$6</c:f>
              <c:strCache>
                <c:ptCount val="3"/>
                <c:pt idx="0">
                  <c:v>2033/34</c:v>
                </c:pt>
                <c:pt idx="2">
                  <c:v>(£/kW)</c:v>
                </c:pt>
              </c:strCache>
            </c:strRef>
          </c:tx>
          <c:spPr>
            <a:ln w="28575" cap="rnd">
              <a:solidFill>
                <a:schemeClr val="accent3">
                  <a:lumMod val="60000"/>
                </a:schemeClr>
              </a:solidFill>
              <a:round/>
            </a:ln>
            <a:effectLst/>
          </c:spPr>
          <c:marker>
            <c:symbol val="none"/>
          </c:marker>
          <c:cat>
            <c:numRef>
              <c:f>'[25.01.07 CMP444 Northland Alternative.xlsx]Example Tariff Output'!$B$7:$B$33</c:f>
              <c:numCache>
                <c:formatCode>0_)</c:formatCode>
                <c:ptCount val="27"/>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numCache>
            </c:numRef>
          </c:cat>
          <c:val>
            <c:numRef>
              <c:f>'[25.01.07 CMP444 Northland Alternative.xlsx]Example Tariff Output'!$L$7:$L$33</c:f>
              <c:numCache>
                <c:formatCode>_-* #,##0.00_-;\-* #,##0.00_-;_-* "-"??????_-;_-@_-</c:formatCode>
                <c:ptCount val="27"/>
                <c:pt idx="0">
                  <c:v>25.60933284057419</c:v>
                </c:pt>
                <c:pt idx="1">
                  <c:v>25.60933284057419</c:v>
                </c:pt>
                <c:pt idx="2">
                  <c:v>25.60933284057419</c:v>
                </c:pt>
                <c:pt idx="3">
                  <c:v>25.60933284057419</c:v>
                </c:pt>
                <c:pt idx="4">
                  <c:v>25.60933284057419</c:v>
                </c:pt>
                <c:pt idx="5">
                  <c:v>25.60933284057419</c:v>
                </c:pt>
                <c:pt idx="6">
                  <c:v>25.60933284057419</c:v>
                </c:pt>
                <c:pt idx="7">
                  <c:v>25.60933284057419</c:v>
                </c:pt>
                <c:pt idx="8">
                  <c:v>25.60933284057419</c:v>
                </c:pt>
                <c:pt idx="9">
                  <c:v>25.60933284057419</c:v>
                </c:pt>
                <c:pt idx="10">
                  <c:v>25.60933284057419</c:v>
                </c:pt>
                <c:pt idx="11">
                  <c:v>25.180248844873958</c:v>
                </c:pt>
                <c:pt idx="12">
                  <c:v>10.71671795</c:v>
                </c:pt>
                <c:pt idx="13">
                  <c:v>3.2394029499999988</c:v>
                </c:pt>
                <c:pt idx="14">
                  <c:v>-1.7266210500000003</c:v>
                </c:pt>
                <c:pt idx="15">
                  <c:v>-7.5581349000000007</c:v>
                </c:pt>
                <c:pt idx="16">
                  <c:v>-6.2318759000000004</c:v>
                </c:pt>
                <c:pt idx="17">
                  <c:v>-4.5820717000000002</c:v>
                </c:pt>
                <c:pt idx="18">
                  <c:v>-9.1653072000000009</c:v>
                </c:pt>
                <c:pt idx="19">
                  <c:v>-11.12392365</c:v>
                </c:pt>
                <c:pt idx="20">
                  <c:v>-11.132127150000001</c:v>
                </c:pt>
                <c:pt idx="21">
                  <c:v>-7.6475685527819381</c:v>
                </c:pt>
                <c:pt idx="22">
                  <c:v>-6.9595982999999997</c:v>
                </c:pt>
                <c:pt idx="23">
                  <c:v>-7.6475685527819381</c:v>
                </c:pt>
                <c:pt idx="24">
                  <c:v>-10.127768752781938</c:v>
                </c:pt>
                <c:pt idx="25">
                  <c:v>-10.216880902781938</c:v>
                </c:pt>
                <c:pt idx="26">
                  <c:v>-10.01038065</c:v>
                </c:pt>
              </c:numCache>
            </c:numRef>
          </c:val>
          <c:smooth val="0"/>
          <c:extLst>
            <c:ext xmlns:c16="http://schemas.microsoft.com/office/drawing/2014/chart" uri="{C3380CC4-5D6E-409C-BE32-E72D297353CC}">
              <c16:uniqueId val="{00000008-5EDC-41CA-BBB2-1E139FB3A0FD}"/>
            </c:ext>
          </c:extLst>
        </c:ser>
        <c:dLbls>
          <c:showLegendKey val="0"/>
          <c:showVal val="0"/>
          <c:showCatName val="0"/>
          <c:showSerName val="0"/>
          <c:showPercent val="0"/>
          <c:showBubbleSize val="0"/>
        </c:dLbls>
        <c:smooth val="0"/>
        <c:axId val="444441600"/>
        <c:axId val="444441960"/>
      </c:lineChart>
      <c:catAx>
        <c:axId val="444441600"/>
        <c:scaling>
          <c:orientation val="minMax"/>
        </c:scaling>
        <c:delete val="0"/>
        <c:axPos val="b"/>
        <c:numFmt formatCode="0_)"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44441960"/>
        <c:crosses val="autoZero"/>
        <c:auto val="1"/>
        <c:lblAlgn val="ctr"/>
        <c:lblOffset val="100"/>
        <c:noMultiLvlLbl val="0"/>
      </c:catAx>
      <c:valAx>
        <c:axId val="444441960"/>
        <c:scaling>
          <c:orientation val="minMax"/>
          <c:max val="50"/>
          <c:min val="-30"/>
        </c:scaling>
        <c:delete val="0"/>
        <c:axPos val="l"/>
        <c:majorGridlines>
          <c:spPr>
            <a:ln w="9525" cap="flat" cmpd="sng" algn="ctr">
              <a:solidFill>
                <a:schemeClr val="tx1">
                  <a:lumMod val="15000"/>
                  <a:lumOff val="85000"/>
                </a:schemeClr>
              </a:solidFill>
              <a:round/>
            </a:ln>
            <a:effectLst/>
          </c:spPr>
        </c:majorGridlines>
        <c:numFmt formatCode="_-* #,##0.00_-;\-* #,##0.00_-;_-* &quot;-&quot;??????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4444160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GB" sz="1400" b="0" i="0" u="none" strike="noStrike" kern="1200" spc="0" baseline="0" dirty="0">
                <a:solidFill>
                  <a:prstClr val="black">
                    <a:lumMod val="65000"/>
                    <a:lumOff val="35000"/>
                  </a:prstClr>
                </a:solidFill>
              </a:rPr>
              <a:t>Example Wider tariff - Intermittent Generator (45% ALF)</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'[20241209 CMP444 calculation WG3.xlsx]Example Tariff Output'!$D$4:$D$6</c:f>
              <c:strCache>
                <c:ptCount val="3"/>
                <c:pt idx="0">
                  <c:v>2025/26</c:v>
                </c:pt>
                <c:pt idx="2">
                  <c:v>(£/kW)</c:v>
                </c:pt>
              </c:strCache>
            </c:strRef>
          </c:tx>
          <c:spPr>
            <a:ln w="28575" cap="rnd">
              <a:solidFill>
                <a:schemeClr val="accent1"/>
              </a:solidFill>
              <a:round/>
            </a:ln>
            <a:effectLst/>
          </c:spPr>
          <c:marker>
            <c:symbol val="none"/>
          </c:marker>
          <c:cat>
            <c:numRef>
              <c:f>'[20241209 CMP444 calculation WG3.xlsx]Example Tariff Output'!$B$7:$B$33</c:f>
              <c:numCache>
                <c:formatCode>0_)</c:formatCode>
                <c:ptCount val="27"/>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numCache>
            </c:numRef>
          </c:cat>
          <c:val>
            <c:numRef>
              <c:f>'[20241209 CMP444 calculation WG3.xlsx]Example Tariff Output'!$D$7:$D$33</c:f>
              <c:numCache>
                <c:formatCode>_-* #,##0.0000_-;\-* #,##0.0000_-;_-* "-"??????_-;_-@_-</c:formatCode>
                <c:ptCount val="27"/>
                <c:pt idx="0">
                  <c:v>27.315513150000005</c:v>
                </c:pt>
                <c:pt idx="1">
                  <c:v>22.753157100000003</c:v>
                </c:pt>
                <c:pt idx="2">
                  <c:v>25.220229200000002</c:v>
                </c:pt>
                <c:pt idx="3">
                  <c:v>26.997054200000001</c:v>
                </c:pt>
                <c:pt idx="4">
                  <c:v>19.847999300000001</c:v>
                </c:pt>
                <c:pt idx="5">
                  <c:v>20.513721350000001</c:v>
                </c:pt>
                <c:pt idx="6">
                  <c:v>26.05864205</c:v>
                </c:pt>
                <c:pt idx="7">
                  <c:v>16.872133050000002</c:v>
                </c:pt>
                <c:pt idx="8">
                  <c:v>16.517242700000001</c:v>
                </c:pt>
                <c:pt idx="9">
                  <c:v>15.920528899999999</c:v>
                </c:pt>
                <c:pt idx="10">
                  <c:v>10.343571899999999</c:v>
                </c:pt>
                <c:pt idx="11">
                  <c:v>9.2546795999999993</c:v>
                </c:pt>
                <c:pt idx="12">
                  <c:v>5.6667862499999995</c:v>
                </c:pt>
                <c:pt idx="13">
                  <c:v>2.7975602499999996</c:v>
                </c:pt>
                <c:pt idx="14">
                  <c:v>-0.21563734999999995</c:v>
                </c:pt>
                <c:pt idx="15">
                  <c:v>-1.2755737</c:v>
                </c:pt>
                <c:pt idx="16">
                  <c:v>-1.6210333000000001</c:v>
                </c:pt>
                <c:pt idx="17">
                  <c:v>-1.2393185500000001</c:v>
                </c:pt>
                <c:pt idx="18">
                  <c:v>-1.52860825</c:v>
                </c:pt>
                <c:pt idx="19">
                  <c:v>-5.6415173500000009</c:v>
                </c:pt>
                <c:pt idx="20">
                  <c:v>-5.5397539000000009</c:v>
                </c:pt>
                <c:pt idx="21">
                  <c:v>-11.197234399999999</c:v>
                </c:pt>
                <c:pt idx="22">
                  <c:v>-3.8757744000000005</c:v>
                </c:pt>
                <c:pt idx="23">
                  <c:v>-0.5018914000000001</c:v>
                </c:pt>
                <c:pt idx="24">
                  <c:v>-3.60758125</c:v>
                </c:pt>
                <c:pt idx="25">
                  <c:v>-4.1792274999999997</c:v>
                </c:pt>
                <c:pt idx="26">
                  <c:v>-7.2839237499999996</c:v>
                </c:pt>
              </c:numCache>
            </c:numRef>
          </c:val>
          <c:smooth val="0"/>
          <c:extLst>
            <c:ext xmlns:c16="http://schemas.microsoft.com/office/drawing/2014/chart" uri="{C3380CC4-5D6E-409C-BE32-E72D297353CC}">
              <c16:uniqueId val="{00000000-4CEA-4B8E-81F2-96D8DF6C1DEF}"/>
            </c:ext>
          </c:extLst>
        </c:ser>
        <c:ser>
          <c:idx val="1"/>
          <c:order val="1"/>
          <c:tx>
            <c:strRef>
              <c:f>'[20241209 CMP444 calculation WG3.xlsx]Example Tariff Output'!$E$4:$E$6</c:f>
              <c:strCache>
                <c:ptCount val="3"/>
                <c:pt idx="0">
                  <c:v>2026/27</c:v>
                </c:pt>
                <c:pt idx="2">
                  <c:v>(£/kW)</c:v>
                </c:pt>
              </c:strCache>
            </c:strRef>
          </c:tx>
          <c:spPr>
            <a:ln w="28575" cap="rnd">
              <a:solidFill>
                <a:schemeClr val="accent2"/>
              </a:solidFill>
              <a:round/>
            </a:ln>
            <a:effectLst/>
          </c:spPr>
          <c:marker>
            <c:symbol val="none"/>
          </c:marker>
          <c:cat>
            <c:numRef>
              <c:f>'[20241209 CMP444 calculation WG3.xlsx]Example Tariff Output'!$B$7:$B$33</c:f>
              <c:numCache>
                <c:formatCode>0_)</c:formatCode>
                <c:ptCount val="27"/>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numCache>
            </c:numRef>
          </c:cat>
          <c:val>
            <c:numRef>
              <c:f>'[20241209 CMP444 calculation WG3.xlsx]Example Tariff Output'!$E$7:$E$33</c:f>
              <c:numCache>
                <c:formatCode>_-* #,##0.0000_-;\-* #,##0.0000_-;_-* "-"??????_-;_-@_-</c:formatCode>
                <c:ptCount val="27"/>
                <c:pt idx="0">
                  <c:v>27.303316449999997</c:v>
                </c:pt>
                <c:pt idx="1">
                  <c:v>23.344115199999997</c:v>
                </c:pt>
                <c:pt idx="2">
                  <c:v>25.900892900000002</c:v>
                </c:pt>
                <c:pt idx="3">
                  <c:v>33.644684667910383</c:v>
                </c:pt>
                <c:pt idx="4">
                  <c:v>20.636570149999997</c:v>
                </c:pt>
                <c:pt idx="5">
                  <c:v>20.320551049999999</c:v>
                </c:pt>
                <c:pt idx="6">
                  <c:v>28.517321000000003</c:v>
                </c:pt>
                <c:pt idx="7">
                  <c:v>16.975743000000001</c:v>
                </c:pt>
                <c:pt idx="8">
                  <c:v>16.980766899999999</c:v>
                </c:pt>
                <c:pt idx="9">
                  <c:v>16.394959249999999</c:v>
                </c:pt>
                <c:pt idx="10">
                  <c:v>11.166269250000001</c:v>
                </c:pt>
                <c:pt idx="11">
                  <c:v>10.09904575</c:v>
                </c:pt>
                <c:pt idx="12">
                  <c:v>5.2482976500000005</c:v>
                </c:pt>
                <c:pt idx="13">
                  <c:v>2.7967856500000003</c:v>
                </c:pt>
                <c:pt idx="14">
                  <c:v>-0.82604884999999983</c:v>
                </c:pt>
                <c:pt idx="15">
                  <c:v>-1.6369245499999998</c:v>
                </c:pt>
                <c:pt idx="16">
                  <c:v>-2.6558019499999999</c:v>
                </c:pt>
                <c:pt idx="17">
                  <c:v>-2.2311913999999997</c:v>
                </c:pt>
                <c:pt idx="18">
                  <c:v>-1.17091535</c:v>
                </c:pt>
                <c:pt idx="19">
                  <c:v>-5.8241882499999997</c:v>
                </c:pt>
                <c:pt idx="20">
                  <c:v>-6.0740273499999997</c:v>
                </c:pt>
                <c:pt idx="21">
                  <c:v>-11.03538395</c:v>
                </c:pt>
                <c:pt idx="22">
                  <c:v>-4.9277279499999995</c:v>
                </c:pt>
                <c:pt idx="23">
                  <c:v>-1.7931449499999998</c:v>
                </c:pt>
                <c:pt idx="24">
                  <c:v>-4.5548597500000003</c:v>
                </c:pt>
                <c:pt idx="25">
                  <c:v>-5.2921870000000002</c:v>
                </c:pt>
                <c:pt idx="26">
                  <c:v>-8.1957166000000008</c:v>
                </c:pt>
              </c:numCache>
            </c:numRef>
          </c:val>
          <c:smooth val="0"/>
          <c:extLst>
            <c:ext xmlns:c16="http://schemas.microsoft.com/office/drawing/2014/chart" uri="{C3380CC4-5D6E-409C-BE32-E72D297353CC}">
              <c16:uniqueId val="{00000001-4CEA-4B8E-81F2-96D8DF6C1DEF}"/>
            </c:ext>
          </c:extLst>
        </c:ser>
        <c:ser>
          <c:idx val="2"/>
          <c:order val="2"/>
          <c:tx>
            <c:strRef>
              <c:f>'[20241209 CMP444 calculation WG3.xlsx]Example Tariff Output'!$F$4:$F$6</c:f>
              <c:strCache>
                <c:ptCount val="3"/>
                <c:pt idx="0">
                  <c:v>2027/28</c:v>
                </c:pt>
                <c:pt idx="2">
                  <c:v>(£/kW)</c:v>
                </c:pt>
              </c:strCache>
            </c:strRef>
          </c:tx>
          <c:spPr>
            <a:ln w="28575" cap="rnd">
              <a:solidFill>
                <a:schemeClr val="accent3"/>
              </a:solidFill>
              <a:round/>
            </a:ln>
            <a:effectLst/>
          </c:spPr>
          <c:marker>
            <c:symbol val="none"/>
          </c:marker>
          <c:cat>
            <c:numRef>
              <c:f>'[20241209 CMP444 calculation WG3.xlsx]Example Tariff Output'!$B$7:$B$33</c:f>
              <c:numCache>
                <c:formatCode>0_)</c:formatCode>
                <c:ptCount val="27"/>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numCache>
            </c:numRef>
          </c:cat>
          <c:val>
            <c:numRef>
              <c:f>'[20241209 CMP444 calculation WG3.xlsx]Example Tariff Output'!$F$7:$F$33</c:f>
              <c:numCache>
                <c:formatCode>_-* #,##0.0000_-;\-* #,##0.0000_-;_-* "-"??????_-;_-@_-</c:formatCode>
                <c:ptCount val="27"/>
                <c:pt idx="0">
                  <c:v>29.4039018</c:v>
                </c:pt>
                <c:pt idx="1">
                  <c:v>24.369047099999996</c:v>
                </c:pt>
                <c:pt idx="2">
                  <c:v>25.482765649999997</c:v>
                </c:pt>
                <c:pt idx="3">
                  <c:v>34.97095865</c:v>
                </c:pt>
                <c:pt idx="4">
                  <c:v>20.245973800000002</c:v>
                </c:pt>
                <c:pt idx="5">
                  <c:v>20.125987600000002</c:v>
                </c:pt>
                <c:pt idx="6">
                  <c:v>25.263904449999998</c:v>
                </c:pt>
                <c:pt idx="7">
                  <c:v>16.646334449999998</c:v>
                </c:pt>
                <c:pt idx="8">
                  <c:v>16.366975699999998</c:v>
                </c:pt>
                <c:pt idx="9">
                  <c:v>16.040635250000001</c:v>
                </c:pt>
                <c:pt idx="10">
                  <c:v>9.9001792500000008</c:v>
                </c:pt>
                <c:pt idx="11">
                  <c:v>9.9272770499999989</c:v>
                </c:pt>
                <c:pt idx="12">
                  <c:v>4.4927202000000008</c:v>
                </c:pt>
                <c:pt idx="13">
                  <c:v>2.3439332000000004</c:v>
                </c:pt>
                <c:pt idx="14">
                  <c:v>-0.62255219999999967</c:v>
                </c:pt>
                <c:pt idx="15">
                  <c:v>-1.3759013999999996</c:v>
                </c:pt>
                <c:pt idx="16">
                  <c:v>-2.4475291499999998</c:v>
                </c:pt>
                <c:pt idx="17">
                  <c:v>-2.0372209499999996</c:v>
                </c:pt>
                <c:pt idx="18">
                  <c:v>-0.84541934999999979</c:v>
                </c:pt>
                <c:pt idx="19">
                  <c:v>-5.7733081500000001</c:v>
                </c:pt>
                <c:pt idx="20">
                  <c:v>-5.6611568999999999</c:v>
                </c:pt>
                <c:pt idx="21">
                  <c:v>-9.5399950499999999</c:v>
                </c:pt>
                <c:pt idx="22">
                  <c:v>-5.0121490499999997</c:v>
                </c:pt>
                <c:pt idx="23">
                  <c:v>-1.3475680499999998</c:v>
                </c:pt>
                <c:pt idx="24">
                  <c:v>-4.0893388499999999</c:v>
                </c:pt>
                <c:pt idx="25">
                  <c:v>-4.0286352000000001</c:v>
                </c:pt>
                <c:pt idx="26">
                  <c:v>-5.66314545</c:v>
                </c:pt>
              </c:numCache>
            </c:numRef>
          </c:val>
          <c:smooth val="0"/>
          <c:extLst>
            <c:ext xmlns:c16="http://schemas.microsoft.com/office/drawing/2014/chart" uri="{C3380CC4-5D6E-409C-BE32-E72D297353CC}">
              <c16:uniqueId val="{00000002-4CEA-4B8E-81F2-96D8DF6C1DEF}"/>
            </c:ext>
          </c:extLst>
        </c:ser>
        <c:ser>
          <c:idx val="3"/>
          <c:order val="3"/>
          <c:tx>
            <c:strRef>
              <c:f>'[20241209 CMP444 calculation WG3.xlsx]Example Tariff Output'!$G$4:$G$6</c:f>
              <c:strCache>
                <c:ptCount val="3"/>
                <c:pt idx="0">
                  <c:v>2028/29</c:v>
                </c:pt>
                <c:pt idx="2">
                  <c:v>(£/kW)</c:v>
                </c:pt>
              </c:strCache>
            </c:strRef>
          </c:tx>
          <c:spPr>
            <a:ln w="28575" cap="rnd">
              <a:solidFill>
                <a:schemeClr val="accent4"/>
              </a:solidFill>
              <a:round/>
            </a:ln>
            <a:effectLst/>
          </c:spPr>
          <c:marker>
            <c:symbol val="none"/>
          </c:marker>
          <c:cat>
            <c:numRef>
              <c:f>'[20241209 CMP444 calculation WG3.xlsx]Example Tariff Output'!$B$7:$B$33</c:f>
              <c:numCache>
                <c:formatCode>0_)</c:formatCode>
                <c:ptCount val="27"/>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numCache>
            </c:numRef>
          </c:cat>
          <c:val>
            <c:numRef>
              <c:f>'[20241209 CMP444 calculation WG3.xlsx]Example Tariff Output'!$G$7:$G$33</c:f>
              <c:numCache>
                <c:formatCode>_-* #,##0.0000_-;\-* #,##0.0000_-;_-* "-"??????_-;_-@_-</c:formatCode>
                <c:ptCount val="27"/>
                <c:pt idx="0">
                  <c:v>38.905695350000002</c:v>
                </c:pt>
                <c:pt idx="1">
                  <c:v>28.904816599999997</c:v>
                </c:pt>
                <c:pt idx="2">
                  <c:v>27.199032899999999</c:v>
                </c:pt>
                <c:pt idx="3">
                  <c:v>35.663656737456691</c:v>
                </c:pt>
                <c:pt idx="4">
                  <c:v>21.466740700000003</c:v>
                </c:pt>
                <c:pt idx="5">
                  <c:v>21.296296150000003</c:v>
                </c:pt>
                <c:pt idx="6">
                  <c:v>25.271166399999998</c:v>
                </c:pt>
                <c:pt idx="7">
                  <c:v>17.653089399999999</c:v>
                </c:pt>
                <c:pt idx="8">
                  <c:v>16.0841274</c:v>
                </c:pt>
                <c:pt idx="9">
                  <c:v>16.885878550000001</c:v>
                </c:pt>
                <c:pt idx="10">
                  <c:v>10.899965550000001</c:v>
                </c:pt>
                <c:pt idx="11">
                  <c:v>10.70707545</c:v>
                </c:pt>
                <c:pt idx="12">
                  <c:v>5.0051437000000005</c:v>
                </c:pt>
                <c:pt idx="13">
                  <c:v>2.7868207000000007</c:v>
                </c:pt>
                <c:pt idx="14">
                  <c:v>-0.30068344999999974</c:v>
                </c:pt>
                <c:pt idx="15">
                  <c:v>-1.0719119999999998</c:v>
                </c:pt>
                <c:pt idx="16">
                  <c:v>-2.33504895</c:v>
                </c:pt>
                <c:pt idx="17">
                  <c:v>-2.0595863999999997</c:v>
                </c:pt>
                <c:pt idx="18">
                  <c:v>-0.52955174999999977</c:v>
                </c:pt>
                <c:pt idx="19">
                  <c:v>-5.7284404499999999</c:v>
                </c:pt>
                <c:pt idx="20">
                  <c:v>-5.5127131499999997</c:v>
                </c:pt>
                <c:pt idx="21">
                  <c:v>-8.8217341000000005</c:v>
                </c:pt>
                <c:pt idx="22">
                  <c:v>-5.7394670999999997</c:v>
                </c:pt>
                <c:pt idx="23">
                  <c:v>-1.8688520999999998</c:v>
                </c:pt>
                <c:pt idx="24">
                  <c:v>-4.1748874499999999</c:v>
                </c:pt>
                <c:pt idx="25">
                  <c:v>-3.8295497999999997</c:v>
                </c:pt>
                <c:pt idx="26">
                  <c:v>-5.4821162999999995</c:v>
                </c:pt>
              </c:numCache>
            </c:numRef>
          </c:val>
          <c:smooth val="0"/>
          <c:extLst>
            <c:ext xmlns:c16="http://schemas.microsoft.com/office/drawing/2014/chart" uri="{C3380CC4-5D6E-409C-BE32-E72D297353CC}">
              <c16:uniqueId val="{00000003-4CEA-4B8E-81F2-96D8DF6C1DEF}"/>
            </c:ext>
          </c:extLst>
        </c:ser>
        <c:ser>
          <c:idx val="4"/>
          <c:order val="4"/>
          <c:tx>
            <c:strRef>
              <c:f>'[20241209 CMP444 calculation WG3.xlsx]Example Tariff Output'!$H$4:$H$6</c:f>
              <c:strCache>
                <c:ptCount val="3"/>
                <c:pt idx="0">
                  <c:v>2029/30</c:v>
                </c:pt>
                <c:pt idx="2">
                  <c:v>(£/kW)</c:v>
                </c:pt>
              </c:strCache>
            </c:strRef>
          </c:tx>
          <c:spPr>
            <a:ln w="28575" cap="rnd">
              <a:solidFill>
                <a:schemeClr val="accent5"/>
              </a:solidFill>
              <a:round/>
            </a:ln>
            <a:effectLst/>
          </c:spPr>
          <c:marker>
            <c:symbol val="none"/>
          </c:marker>
          <c:cat>
            <c:numRef>
              <c:f>'[20241209 CMP444 calculation WG3.xlsx]Example Tariff Output'!$B$7:$B$33</c:f>
              <c:numCache>
                <c:formatCode>0_)</c:formatCode>
                <c:ptCount val="27"/>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numCache>
            </c:numRef>
          </c:cat>
          <c:val>
            <c:numRef>
              <c:f>'[20241209 CMP444 calculation WG3.xlsx]Example Tariff Output'!$H$7:$H$33</c:f>
              <c:numCache>
                <c:formatCode>_-* #,##0.0000_-;\-* #,##0.0000_-;_-* "-"??????_-;_-@_-</c:formatCode>
                <c:ptCount val="27"/>
                <c:pt idx="0">
                  <c:v>38.818277647981297</c:v>
                </c:pt>
                <c:pt idx="1">
                  <c:v>32.967071292630337</c:v>
                </c:pt>
                <c:pt idx="2">
                  <c:v>35.959845605350949</c:v>
                </c:pt>
                <c:pt idx="3">
                  <c:v>38.818277647981297</c:v>
                </c:pt>
                <c:pt idx="4">
                  <c:v>30.166454900000002</c:v>
                </c:pt>
                <c:pt idx="5">
                  <c:v>28.882927849999998</c:v>
                </c:pt>
                <c:pt idx="6">
                  <c:v>33.068349349999998</c:v>
                </c:pt>
                <c:pt idx="7">
                  <c:v>24.857679350000002</c:v>
                </c:pt>
                <c:pt idx="8">
                  <c:v>24.071889100000003</c:v>
                </c:pt>
                <c:pt idx="9">
                  <c:v>22.860061050000002</c:v>
                </c:pt>
                <c:pt idx="10">
                  <c:v>18.029382049999999</c:v>
                </c:pt>
                <c:pt idx="11">
                  <c:v>14.4590198</c:v>
                </c:pt>
                <c:pt idx="12">
                  <c:v>3.454542</c:v>
                </c:pt>
                <c:pt idx="13">
                  <c:v>3.4932299999999996</c:v>
                </c:pt>
                <c:pt idx="14">
                  <c:v>-2.5652243000000001</c:v>
                </c:pt>
                <c:pt idx="15">
                  <c:v>-2.9887490000000003</c:v>
                </c:pt>
                <c:pt idx="16">
                  <c:v>-4.68800975</c:v>
                </c:pt>
                <c:pt idx="17">
                  <c:v>-4.2490136000000005</c:v>
                </c:pt>
                <c:pt idx="18">
                  <c:v>-2.58181175</c:v>
                </c:pt>
                <c:pt idx="19">
                  <c:v>-8.1759494000000004</c:v>
                </c:pt>
                <c:pt idx="20">
                  <c:v>-8.0814912499999991</c:v>
                </c:pt>
                <c:pt idx="21">
                  <c:v>-11.437654250000001</c:v>
                </c:pt>
                <c:pt idx="22">
                  <c:v>-7.4307642500000002</c:v>
                </c:pt>
                <c:pt idx="23">
                  <c:v>-3.8548572500000002</c:v>
                </c:pt>
                <c:pt idx="24">
                  <c:v>-6.6804661999999997</c:v>
                </c:pt>
                <c:pt idx="25">
                  <c:v>-6.4684504999999994</c:v>
                </c:pt>
                <c:pt idx="26">
                  <c:v>-8.1361590499999998</c:v>
                </c:pt>
              </c:numCache>
            </c:numRef>
          </c:val>
          <c:smooth val="0"/>
          <c:extLst>
            <c:ext xmlns:c16="http://schemas.microsoft.com/office/drawing/2014/chart" uri="{C3380CC4-5D6E-409C-BE32-E72D297353CC}">
              <c16:uniqueId val="{00000004-4CEA-4B8E-81F2-96D8DF6C1DEF}"/>
            </c:ext>
          </c:extLst>
        </c:ser>
        <c:ser>
          <c:idx val="5"/>
          <c:order val="5"/>
          <c:tx>
            <c:strRef>
              <c:f>'[20241209 CMP444 calculation WG3.xlsx]Example Tariff Output'!$I$4:$I$6</c:f>
              <c:strCache>
                <c:ptCount val="3"/>
                <c:pt idx="0">
                  <c:v>2030/31</c:v>
                </c:pt>
                <c:pt idx="2">
                  <c:v>(£/kW)</c:v>
                </c:pt>
              </c:strCache>
            </c:strRef>
          </c:tx>
          <c:spPr>
            <a:ln w="28575" cap="rnd">
              <a:solidFill>
                <a:schemeClr val="accent6"/>
              </a:solidFill>
              <a:round/>
            </a:ln>
            <a:effectLst/>
          </c:spPr>
          <c:marker>
            <c:symbol val="none"/>
          </c:marker>
          <c:cat>
            <c:numRef>
              <c:f>'[20241209 CMP444 calculation WG3.xlsx]Example Tariff Output'!$B$7:$B$33</c:f>
              <c:numCache>
                <c:formatCode>0_)</c:formatCode>
                <c:ptCount val="27"/>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numCache>
            </c:numRef>
          </c:cat>
          <c:val>
            <c:numRef>
              <c:f>'[20241209 CMP444 calculation WG3.xlsx]Example Tariff Output'!$I$7:$I$33</c:f>
              <c:numCache>
                <c:formatCode>_-* #,##0.0000_-;\-* #,##0.0000_-;_-* "-"??????_-;_-@_-</c:formatCode>
                <c:ptCount val="27"/>
                <c:pt idx="0">
                  <c:v>32.07950538094093</c:v>
                </c:pt>
                <c:pt idx="1">
                  <c:v>32.07950538094093</c:v>
                </c:pt>
                <c:pt idx="2">
                  <c:v>32.07950538094093</c:v>
                </c:pt>
                <c:pt idx="3">
                  <c:v>32.07950538094093</c:v>
                </c:pt>
                <c:pt idx="4">
                  <c:v>32.07950538094093</c:v>
                </c:pt>
                <c:pt idx="5">
                  <c:v>32.07950538094093</c:v>
                </c:pt>
                <c:pt idx="6">
                  <c:v>32.07950538094093</c:v>
                </c:pt>
                <c:pt idx="7">
                  <c:v>32.07950538094093</c:v>
                </c:pt>
                <c:pt idx="8">
                  <c:v>32.07950538094093</c:v>
                </c:pt>
                <c:pt idx="9">
                  <c:v>32.07950538094093</c:v>
                </c:pt>
                <c:pt idx="10">
                  <c:v>31.196333237457978</c:v>
                </c:pt>
                <c:pt idx="11">
                  <c:v>25.1322118</c:v>
                </c:pt>
                <c:pt idx="12">
                  <c:v>6.1808731500000018</c:v>
                </c:pt>
                <c:pt idx="13">
                  <c:v>1.7513361500000002</c:v>
                </c:pt>
                <c:pt idx="14">
                  <c:v>-3.3781178999999995</c:v>
                </c:pt>
                <c:pt idx="15">
                  <c:v>-9.2915470000000013</c:v>
                </c:pt>
                <c:pt idx="16">
                  <c:v>-9.5636501999999997</c:v>
                </c:pt>
                <c:pt idx="17">
                  <c:v>-7.3955091500000005</c:v>
                </c:pt>
                <c:pt idx="18">
                  <c:v>-10.04901085</c:v>
                </c:pt>
                <c:pt idx="19">
                  <c:v>-13.625912250000001</c:v>
                </c:pt>
                <c:pt idx="20">
                  <c:v>-13.6503117</c:v>
                </c:pt>
                <c:pt idx="21">
                  <c:v>-20.401982750000002</c:v>
                </c:pt>
                <c:pt idx="22">
                  <c:v>-10.11974275</c:v>
                </c:pt>
                <c:pt idx="23">
                  <c:v>-12.451006750000001</c:v>
                </c:pt>
                <c:pt idx="24">
                  <c:v>-14.005450550000001</c:v>
                </c:pt>
                <c:pt idx="25">
                  <c:v>-14.38679245</c:v>
                </c:pt>
                <c:pt idx="26">
                  <c:v>-15.398118849999999</c:v>
                </c:pt>
              </c:numCache>
            </c:numRef>
          </c:val>
          <c:smooth val="0"/>
          <c:extLst>
            <c:ext xmlns:c16="http://schemas.microsoft.com/office/drawing/2014/chart" uri="{C3380CC4-5D6E-409C-BE32-E72D297353CC}">
              <c16:uniqueId val="{00000005-4CEA-4B8E-81F2-96D8DF6C1DEF}"/>
            </c:ext>
          </c:extLst>
        </c:ser>
        <c:ser>
          <c:idx val="6"/>
          <c:order val="6"/>
          <c:tx>
            <c:strRef>
              <c:f>'[20241209 CMP444 calculation WG3.xlsx]Example Tariff Output'!$J$4:$J$6</c:f>
              <c:strCache>
                <c:ptCount val="3"/>
                <c:pt idx="0">
                  <c:v>2031/32</c:v>
                </c:pt>
                <c:pt idx="2">
                  <c:v>(£/kW)</c:v>
                </c:pt>
              </c:strCache>
            </c:strRef>
          </c:tx>
          <c:spPr>
            <a:ln w="28575" cap="rnd">
              <a:solidFill>
                <a:schemeClr val="accent1">
                  <a:lumMod val="60000"/>
                </a:schemeClr>
              </a:solidFill>
              <a:round/>
            </a:ln>
            <a:effectLst/>
          </c:spPr>
          <c:marker>
            <c:symbol val="none"/>
          </c:marker>
          <c:cat>
            <c:numRef>
              <c:f>'[20241209 CMP444 calculation WG3.xlsx]Example Tariff Output'!$B$7:$B$33</c:f>
              <c:numCache>
                <c:formatCode>0_)</c:formatCode>
                <c:ptCount val="27"/>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numCache>
            </c:numRef>
          </c:cat>
          <c:val>
            <c:numRef>
              <c:f>'[20241209 CMP444 calculation WG3.xlsx]Example Tariff Output'!$J$7:$J$33</c:f>
              <c:numCache>
                <c:formatCode>_-* #,##0.0000_-;\-* #,##0.0000_-;_-* "-"??????_-;_-@_-</c:formatCode>
                <c:ptCount val="27"/>
                <c:pt idx="0">
                  <c:v>31.793571448559749</c:v>
                </c:pt>
                <c:pt idx="1">
                  <c:v>31.793571448559749</c:v>
                </c:pt>
                <c:pt idx="2">
                  <c:v>31.793571448559749</c:v>
                </c:pt>
                <c:pt idx="3">
                  <c:v>31.793571448559749</c:v>
                </c:pt>
                <c:pt idx="4">
                  <c:v>31.793571448559749</c:v>
                </c:pt>
                <c:pt idx="5">
                  <c:v>31.793571448559749</c:v>
                </c:pt>
                <c:pt idx="6">
                  <c:v>31.793571448559749</c:v>
                </c:pt>
                <c:pt idx="7">
                  <c:v>31.793571448559749</c:v>
                </c:pt>
                <c:pt idx="8">
                  <c:v>31.793571448559749</c:v>
                </c:pt>
                <c:pt idx="9">
                  <c:v>31.793571448559749</c:v>
                </c:pt>
                <c:pt idx="10">
                  <c:v>31.793571448559749</c:v>
                </c:pt>
                <c:pt idx="11">
                  <c:v>23.657711500000001</c:v>
                </c:pt>
                <c:pt idx="12">
                  <c:v>6.8114211000000005</c:v>
                </c:pt>
                <c:pt idx="13">
                  <c:v>1.1950181000000004</c:v>
                </c:pt>
                <c:pt idx="14">
                  <c:v>-4.2449103499999978</c:v>
                </c:pt>
                <c:pt idx="15">
                  <c:v>-10.15970845</c:v>
                </c:pt>
                <c:pt idx="16">
                  <c:v>-10.5133978</c:v>
                </c:pt>
                <c:pt idx="17">
                  <c:v>-8.2853335999999995</c:v>
                </c:pt>
                <c:pt idx="18">
                  <c:v>-10.933743099999999</c:v>
                </c:pt>
                <c:pt idx="19">
                  <c:v>-15.73679265</c:v>
                </c:pt>
                <c:pt idx="20">
                  <c:v>-15.774102599999999</c:v>
                </c:pt>
                <c:pt idx="21">
                  <c:v>-22.711516850000002</c:v>
                </c:pt>
                <c:pt idx="22">
                  <c:v>-10.92975985</c:v>
                </c:pt>
                <c:pt idx="23">
                  <c:v>-13.79120185</c:v>
                </c:pt>
                <c:pt idx="24">
                  <c:v>-15.237216800000001</c:v>
                </c:pt>
                <c:pt idx="25">
                  <c:v>-15.592958249999999</c:v>
                </c:pt>
                <c:pt idx="26">
                  <c:v>-16.6314633</c:v>
                </c:pt>
              </c:numCache>
            </c:numRef>
          </c:val>
          <c:smooth val="0"/>
          <c:extLst>
            <c:ext xmlns:c16="http://schemas.microsoft.com/office/drawing/2014/chart" uri="{C3380CC4-5D6E-409C-BE32-E72D297353CC}">
              <c16:uniqueId val="{00000006-4CEA-4B8E-81F2-96D8DF6C1DEF}"/>
            </c:ext>
          </c:extLst>
        </c:ser>
        <c:ser>
          <c:idx val="7"/>
          <c:order val="7"/>
          <c:tx>
            <c:strRef>
              <c:f>'[20241209 CMP444 calculation WG3.xlsx]Example Tariff Output'!$K$4:$K$6</c:f>
              <c:strCache>
                <c:ptCount val="3"/>
                <c:pt idx="0">
                  <c:v>2032/33</c:v>
                </c:pt>
                <c:pt idx="2">
                  <c:v>(£/kW)</c:v>
                </c:pt>
              </c:strCache>
            </c:strRef>
          </c:tx>
          <c:spPr>
            <a:ln w="28575" cap="rnd">
              <a:solidFill>
                <a:schemeClr val="accent2">
                  <a:lumMod val="60000"/>
                </a:schemeClr>
              </a:solidFill>
              <a:round/>
            </a:ln>
            <a:effectLst/>
          </c:spPr>
          <c:marker>
            <c:symbol val="none"/>
          </c:marker>
          <c:cat>
            <c:numRef>
              <c:f>'[20241209 CMP444 calculation WG3.xlsx]Example Tariff Output'!$B$7:$B$33</c:f>
              <c:numCache>
                <c:formatCode>0_)</c:formatCode>
                <c:ptCount val="27"/>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numCache>
            </c:numRef>
          </c:cat>
          <c:val>
            <c:numRef>
              <c:f>'[20241209 CMP444 calculation WG3.xlsx]Example Tariff Output'!$K$7:$K$33</c:f>
              <c:numCache>
                <c:formatCode>_-* #,##0.0000_-;\-* #,##0.0000_-;_-* "-"??????_-;_-@_-</c:formatCode>
                <c:ptCount val="27"/>
                <c:pt idx="0">
                  <c:v>32.307401937530955</c:v>
                </c:pt>
                <c:pt idx="1">
                  <c:v>32.307401937530955</c:v>
                </c:pt>
                <c:pt idx="2">
                  <c:v>32.307401937530955</c:v>
                </c:pt>
                <c:pt idx="3">
                  <c:v>32.307401937530955</c:v>
                </c:pt>
                <c:pt idx="4">
                  <c:v>32.307401937530955</c:v>
                </c:pt>
                <c:pt idx="5">
                  <c:v>32.307401937530955</c:v>
                </c:pt>
                <c:pt idx="6">
                  <c:v>32.307401937530955</c:v>
                </c:pt>
                <c:pt idx="7">
                  <c:v>32.307401937530955</c:v>
                </c:pt>
                <c:pt idx="8">
                  <c:v>32.307401937530955</c:v>
                </c:pt>
                <c:pt idx="9">
                  <c:v>32.307401937530955</c:v>
                </c:pt>
                <c:pt idx="10">
                  <c:v>29.269692178651283</c:v>
                </c:pt>
                <c:pt idx="11">
                  <c:v>21.8553718</c:v>
                </c:pt>
                <c:pt idx="12">
                  <c:v>5.8957761500000014</c:v>
                </c:pt>
                <c:pt idx="13">
                  <c:v>-0.17002884999999957</c:v>
                </c:pt>
                <c:pt idx="14">
                  <c:v>-4.8852257499999983</c:v>
                </c:pt>
                <c:pt idx="15">
                  <c:v>-11.20075825</c:v>
                </c:pt>
                <c:pt idx="16">
                  <c:v>-10.66757995</c:v>
                </c:pt>
                <c:pt idx="17">
                  <c:v>-8.85325235</c:v>
                </c:pt>
                <c:pt idx="18">
                  <c:v>-12.115996599999999</c:v>
                </c:pt>
                <c:pt idx="19">
                  <c:v>-15.89963485</c:v>
                </c:pt>
                <c:pt idx="20">
                  <c:v>-15.924314649999999</c:v>
                </c:pt>
                <c:pt idx="21">
                  <c:v>-23.902748750000001</c:v>
                </c:pt>
                <c:pt idx="22">
                  <c:v>-11.15178175</c:v>
                </c:pt>
                <c:pt idx="23">
                  <c:v>-13.650920749999999</c:v>
                </c:pt>
                <c:pt idx="24">
                  <c:v>-15.586342649999999</c:v>
                </c:pt>
                <c:pt idx="25">
                  <c:v>-16.693344</c:v>
                </c:pt>
                <c:pt idx="26">
                  <c:v>-17.354258399999999</c:v>
                </c:pt>
              </c:numCache>
            </c:numRef>
          </c:val>
          <c:smooth val="0"/>
          <c:extLst>
            <c:ext xmlns:c16="http://schemas.microsoft.com/office/drawing/2014/chart" uri="{C3380CC4-5D6E-409C-BE32-E72D297353CC}">
              <c16:uniqueId val="{00000007-4CEA-4B8E-81F2-96D8DF6C1DEF}"/>
            </c:ext>
          </c:extLst>
        </c:ser>
        <c:ser>
          <c:idx val="8"/>
          <c:order val="8"/>
          <c:tx>
            <c:strRef>
              <c:f>'[20241209 CMP444 calculation WG3.xlsx]Example Tariff Output'!$L$4:$L$6</c:f>
              <c:strCache>
                <c:ptCount val="3"/>
                <c:pt idx="0">
                  <c:v>2033/34</c:v>
                </c:pt>
                <c:pt idx="2">
                  <c:v>(£/kW)</c:v>
                </c:pt>
              </c:strCache>
            </c:strRef>
          </c:tx>
          <c:spPr>
            <a:ln w="28575" cap="rnd">
              <a:solidFill>
                <a:schemeClr val="accent3">
                  <a:lumMod val="60000"/>
                </a:schemeClr>
              </a:solidFill>
              <a:round/>
            </a:ln>
            <a:effectLst/>
          </c:spPr>
          <c:marker>
            <c:symbol val="none"/>
          </c:marker>
          <c:cat>
            <c:numRef>
              <c:f>'[20241209 CMP444 calculation WG3.xlsx]Example Tariff Output'!$B$7:$B$33</c:f>
              <c:numCache>
                <c:formatCode>0_)</c:formatCode>
                <c:ptCount val="27"/>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numCache>
            </c:numRef>
          </c:cat>
          <c:val>
            <c:numRef>
              <c:f>'[20241209 CMP444 calculation WG3.xlsx]Example Tariff Output'!$L$7:$L$33</c:f>
              <c:numCache>
                <c:formatCode>_-* #,##0.0000_-;\-* #,##0.0000_-;_-* "-"??????_-;_-@_-</c:formatCode>
                <c:ptCount val="27"/>
                <c:pt idx="0">
                  <c:v>34.018532756281573</c:v>
                </c:pt>
                <c:pt idx="1">
                  <c:v>34.018532756281573</c:v>
                </c:pt>
                <c:pt idx="2">
                  <c:v>34.018532756281573</c:v>
                </c:pt>
                <c:pt idx="3">
                  <c:v>34.018532756281573</c:v>
                </c:pt>
                <c:pt idx="4">
                  <c:v>34.018532756281573</c:v>
                </c:pt>
                <c:pt idx="5">
                  <c:v>34.018532756281573</c:v>
                </c:pt>
                <c:pt idx="6">
                  <c:v>34.018532756281573</c:v>
                </c:pt>
                <c:pt idx="7">
                  <c:v>34.018532756281573</c:v>
                </c:pt>
                <c:pt idx="8">
                  <c:v>34.018532756281573</c:v>
                </c:pt>
                <c:pt idx="9">
                  <c:v>34.018532756281573</c:v>
                </c:pt>
                <c:pt idx="10">
                  <c:v>34.018532756281573</c:v>
                </c:pt>
                <c:pt idx="11">
                  <c:v>22.422357649999999</c:v>
                </c:pt>
                <c:pt idx="12">
                  <c:v>7.2657249499999992</c:v>
                </c:pt>
                <c:pt idx="13">
                  <c:v>-0.21159005000000164</c:v>
                </c:pt>
                <c:pt idx="14">
                  <c:v>-5.1776140500000007</c:v>
                </c:pt>
                <c:pt idx="15">
                  <c:v>-11.009127900000001</c:v>
                </c:pt>
                <c:pt idx="16">
                  <c:v>-9.6828689000000008</c:v>
                </c:pt>
                <c:pt idx="17">
                  <c:v>-8.0330647000000006</c:v>
                </c:pt>
                <c:pt idx="18">
                  <c:v>-12.616300200000001</c:v>
                </c:pt>
                <c:pt idx="19">
                  <c:v>-14.57491665</c:v>
                </c:pt>
                <c:pt idx="20">
                  <c:v>-14.583120150000001</c:v>
                </c:pt>
                <c:pt idx="21">
                  <c:v>-21.8218113</c:v>
                </c:pt>
                <c:pt idx="22">
                  <c:v>-10.4105913</c:v>
                </c:pt>
                <c:pt idx="23">
                  <c:v>-13.106236300000001</c:v>
                </c:pt>
                <c:pt idx="24">
                  <c:v>-15.5339885</c:v>
                </c:pt>
                <c:pt idx="25">
                  <c:v>-16.436268650000002</c:v>
                </c:pt>
                <c:pt idx="26">
                  <c:v>-13.461373650000001</c:v>
                </c:pt>
              </c:numCache>
            </c:numRef>
          </c:val>
          <c:smooth val="0"/>
          <c:extLst>
            <c:ext xmlns:c16="http://schemas.microsoft.com/office/drawing/2014/chart" uri="{C3380CC4-5D6E-409C-BE32-E72D297353CC}">
              <c16:uniqueId val="{00000008-4CEA-4B8E-81F2-96D8DF6C1DEF}"/>
            </c:ext>
          </c:extLst>
        </c:ser>
        <c:dLbls>
          <c:showLegendKey val="0"/>
          <c:showVal val="0"/>
          <c:showCatName val="0"/>
          <c:showSerName val="0"/>
          <c:showPercent val="0"/>
          <c:showBubbleSize val="0"/>
        </c:dLbls>
        <c:smooth val="0"/>
        <c:axId val="444441600"/>
        <c:axId val="444441960"/>
      </c:lineChart>
      <c:catAx>
        <c:axId val="444441600"/>
        <c:scaling>
          <c:orientation val="minMax"/>
        </c:scaling>
        <c:delete val="0"/>
        <c:axPos val="b"/>
        <c:numFmt formatCode="0_)"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44441960"/>
        <c:crosses val="autoZero"/>
        <c:auto val="1"/>
        <c:lblAlgn val="ctr"/>
        <c:lblOffset val="100"/>
        <c:noMultiLvlLbl val="0"/>
      </c:catAx>
      <c:valAx>
        <c:axId val="444441960"/>
        <c:scaling>
          <c:orientation val="minMax"/>
        </c:scaling>
        <c:delete val="0"/>
        <c:axPos val="l"/>
        <c:majorGridlines>
          <c:spPr>
            <a:ln w="9525" cap="flat" cmpd="sng" algn="ctr">
              <a:solidFill>
                <a:schemeClr val="tx1">
                  <a:lumMod val="15000"/>
                  <a:lumOff val="85000"/>
                </a:schemeClr>
              </a:solidFill>
              <a:round/>
            </a:ln>
            <a:effectLst/>
          </c:spPr>
        </c:majorGridlines>
        <c:numFmt formatCode="_-* #,##0.00_-;\-* #,##0.00_-;_-* &quot;-&quot;??????_-;_-@_-"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4444160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7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ln w="9525" cap="flat" cmpd="sng" algn="ctr">
        <a:solidFill>
          <a:schemeClr val="tx1">
            <a:lumMod val="15000"/>
            <a:lumOff val="85000"/>
          </a:schemeClr>
        </a:solidFill>
        <a:round/>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7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ln w="9525" cap="flat" cmpd="sng" algn="ctr">
        <a:solidFill>
          <a:schemeClr val="tx1">
            <a:lumMod val="15000"/>
            <a:lumOff val="85000"/>
          </a:schemeClr>
        </a:solidFill>
        <a:round/>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7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ln w="9525" cap="flat" cmpd="sng" algn="ctr">
        <a:solidFill>
          <a:schemeClr val="tx1">
            <a:lumMod val="15000"/>
            <a:lumOff val="85000"/>
          </a:schemeClr>
        </a:solidFill>
        <a:round/>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ocumenttasks/documenttasks1.xml><?xml version="1.0" encoding="utf-8"?>
<t:Tasks xmlns:t="http://schemas.microsoft.com/office/tasks/2019/documenttasks" xmlns:oel="http://schemas.microsoft.com/office/2019/extlst">
  <t:Task id="{4D904D79-6743-4DD6-A5A3-FA763075699D}">
    <t:Anchor>
      <t:Comment id="588612060"/>
    </t:Anchor>
    <t:History>
      <t:Event id="{72C408D8-FCEA-4ED9-8F7C-8DA69AB391C9}" time="2024-12-11T09:54:42.769Z">
        <t:Attribution userId="S::emanuele.dentis@northlandpower.com::6077c423-5223-46f7-8b6d-4c2bad95b917" userProvider="AD" userName="Emanuele Dentis"/>
        <t:Anchor>
          <t:Comment id="1329924569"/>
        </t:Anchor>
        <t:Create/>
      </t:Event>
      <t:Event id="{73154041-4C7D-4B20-AEED-ECECF2E42AFB}" time="2024-12-11T09:54:42.769Z">
        <t:Attribution userId="S::emanuele.dentis@northlandpower.com::6077c423-5223-46f7-8b6d-4c2bad95b917" userProvider="AD" userName="Emanuele Dentis"/>
        <t:Anchor>
          <t:Comment id="1329924569"/>
        </t:Anchor>
        <t:Assign userId="S::john.gaffney@northlandpower.com::1342033b-82de-48e3-85b5-c560a4980d5b" userProvider="AD" userName="John Gaffney"/>
      </t:Event>
      <t:Event id="{E27F9AB2-85AE-4C43-8576-7F198ABF241A}" time="2024-12-11T09:54:42.769Z">
        <t:Attribution userId="S::emanuele.dentis@northlandpower.com::6077c423-5223-46f7-8b6d-4c2bad95b917" userProvider="AD" userName="Emanuele Dentis"/>
        <t:Anchor>
          <t:Comment id="1329924569"/>
        </t:Anchor>
        <t:SetTitle title="@John Gaffney can you help me with which part of the code needs updating please?"/>
      </t:Event>
      <t:Event id="{6D603A83-02CD-4D9C-BE46-EBB90A236F65}" time="2024-12-16T10:38:22.708Z">
        <t:Attribution userId="S::emanuele.dentis@northlandpower.com::6077c423-5223-46f7-8b6d-4c2bad95b917" userProvider="AD" userName="Emanuele Dentis"/>
        <t:Progress percentComplete="100"/>
      </t:Event>
    </t:History>
  </t:Task>
</t:Tasks>
</file>

<file path=word/theme/theme1.xml><?xml version="1.0" encoding="utf-8"?>
<a:theme xmlns:a="http://schemas.openxmlformats.org/drawingml/2006/main" name="NGESO_2021">
  <a:themeElements>
    <a:clrScheme name="NESO">
      <a:dk1>
        <a:sysClr val="windowText" lastClr="000000"/>
      </a:dk1>
      <a:lt1>
        <a:sysClr val="window" lastClr="FFFFFF"/>
      </a:lt1>
      <a:dk2>
        <a:srgbClr val="3F0731"/>
      </a:dk2>
      <a:lt2>
        <a:srgbClr val="070E40"/>
      </a:lt2>
      <a:accent1>
        <a:srgbClr val="FF00FF"/>
      </a:accent1>
      <a:accent2>
        <a:srgbClr val="2CB9FF"/>
      </a:accent2>
      <a:accent3>
        <a:srgbClr val="385B16"/>
      </a:accent3>
      <a:accent4>
        <a:srgbClr val="B0322B"/>
      </a:accent4>
      <a:accent5>
        <a:srgbClr val="F9DF5E"/>
      </a:accent5>
      <a:accent6>
        <a:srgbClr val="70E85E"/>
      </a:accent6>
      <a:hlink>
        <a:srgbClr val="0000FF"/>
      </a:hlink>
      <a:folHlink>
        <a:srgbClr val="7A3864"/>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NGESO_2021" id="{D4CF8D77-C3D1-EA4E-B2F1-53189B980C21}" vid="{75F56906-59CE-B54A-8CDC-538D0F4C746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SharedWithUsers xmlns="97b6fe81-1556-4112-94ca-31043ca39b71">
      <UserInfo>
        <DisplayName/>
        <AccountId xsi:nil="true"/>
        <AccountType/>
      </UserInfo>
    </SharedWithUsers>
    <lcf76f155ced4ddcb4097134ff3c332f xmlns="f71abe4e-f5ff-49cd-8eff-5f4949acc510">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HarvardAnglia2008OfficeOnline.xsl" StyleName="Harvard - Anglia" Version="2008">
  <b:Source>
    <b:Tag>New13</b:Tag>
    <b:SourceType>Book</b:SourceType>
    <b:Guid>{78C19C30-595A-4D21-BA04-ECB8E578A763}</b:Guid>
    <b:Title>Statistics for Economics and Business</b:Title>
    <b:Year>2013</b:Year>
    <b:City>Harlow</b:City>
    <b:Publisher>Pearson</b:Publisher>
    <b:Edition>8th</b:Edition>
    <b:Author>
      <b:Author>
        <b:NameList>
          <b:Person>
            <b:Last>Newbold</b:Last>
            <b:First>Paul</b:First>
          </b:Person>
          <b:Person>
            <b:Last>Carlson</b:Last>
            <b:Middle>L.</b:Middle>
            <b:First>William</b:First>
          </b:Person>
          <b:Person>
            <b:Last>Thorne</b:Last>
            <b:Middle>M.</b:Middle>
            <b:First>Betty</b:First>
          </b:Person>
        </b:NameList>
      </b:Author>
    </b:Author>
    <b:RefOrder>2</b:RefOrder>
  </b:Source>
  <b:Source>
    <b:Tag>Ele24</b:Tag>
    <b:SourceType>DocumentFromInternetSite</b:SourceType>
    <b:Guid>{DC12A576-129D-4D92-BAA1-BC2F97A0E6FD}</b:Guid>
    <b:Title>Five-Year View of TNUoS Tariffs for 2025/26 to 2029/30</b:Title>
    <b:Year>2024</b:Year>
    <b:Month>April</b:Month>
    <b:YearAccessed>2024</b:YearAccessed>
    <b:MonthAccessed>December</b:MonthAccessed>
    <b:DayAccessed>10</b:DayAccessed>
    <b:URL>https://www.neso.energy/document/317561/download</b:URL>
    <b:Author>
      <b:Author>
        <b:Corporate>Electricity System Operator</b:Corporate>
      </b:Author>
    </b:Author>
    <b:RefOrder>1</b:RefOrder>
  </b:Source>
  <b:Source>
    <b:Tag>Mil24</b:Tag>
    <b:SourceType>DocumentFromInternetSite</b:SourceType>
    <b:Guid>{A8E559AE-0B3B-4E82-833B-2EF3D474FE95}</b:Guid>
    <b:Title>Open Letter: Seeking industry action to develop a temporary intervention to protect the interests of consumers by reducing the uncertainty associated with projected future TNUoS charges</b:Title>
    <b:Year>2024</b:Year>
    <b:Month>September</b:Month>
    <b:Day>30</b:Day>
    <b:YearAccessed>2024</b:YearAccessed>
    <b:MonthAccessed>December</b:MonthAccessed>
    <b:DayAccessed>15</b:DayAccessed>
    <b:URL>https://www.ofgem.gov.uk/sites/default/files/2024-09/Open_letter_TNUoS_intervention_vF_Publications.pdf</b:URL>
    <b:Author>
      <b:Author>
        <b:NameList>
          <b:Person>
            <b:Last>Mills</b:Last>
            <b:First>Georgina</b:First>
          </b:Person>
        </b:NameList>
      </b:Author>
    </b:Author>
    <b:RefOrder>3</b:RefOrder>
  </b:Source>
  <b:Source>
    <b:Tag>Cas02</b:Tag>
    <b:SourceType>Book</b:SourceType>
    <b:Guid>{D127CCE1-6EC5-4D89-B91A-514F0D2AD900}</b:Guid>
    <b:Title>Statistical Inference</b:Title>
    <b:Year>2002</b:Year>
    <b:City>Pacific Grove</b:City>
    <b:Publisher>Duxbury</b:Publisher>
    <b:Edition>2nd</b:Edition>
    <b:Author>
      <b:Author>
        <b:NameList>
          <b:Person>
            <b:Last>Casella</b:Last>
            <b:First>George</b:First>
          </b:Person>
          <b:Person>
            <b:Last>Berger</b:Last>
            <b:Middle>L.</b:Middle>
            <b:First>Roger</b:First>
          </b:Person>
        </b:NameList>
      </b:Author>
    </b:Author>
    <b:RefOrder>4</b:RefOrder>
  </b:Source>
  <b:Source>
    <b:Tag>Nat24</b:Tag>
    <b:SourceType>DocumentFromInternetSite</b:SourceType>
    <b:Guid>{CCEA5D4D-03FA-4A9E-84BE-FAE100A2BCE3}</b:Guid>
    <b:Title>Workgroup Terms of Reference. CMP444: Introducing a cap and floor to wider generation TNUoS charges</b:Title>
    <b:Year>2024</b:Year>
    <b:Author>
      <b:Author>
        <b:Corporate>National Energy System Operator</b:Corporate>
      </b:Author>
    </b:Author>
    <b:Month>November</b:Month>
    <b:Day>22</b:Day>
    <b:YearAccessed>2024</b:YearAccessed>
    <b:MonthAccessed>December</b:MonthAccessed>
    <b:DayAccessed>10</b:DayAccessed>
    <b:URL>https://www.neso.energy/document/346351/download</b:URL>
    <b:RefOrder>5</b:RefOrder>
  </b:Source>
</b:Sources>
</file>

<file path=customXml/itemProps1.xml><?xml version="1.0" encoding="utf-8"?>
<ds:datastoreItem xmlns:ds="http://schemas.openxmlformats.org/officeDocument/2006/customXml" ds:itemID="{2FDCFE5A-CFAC-436D-B868-45F50530B477}">
  <ds:schemaRefs>
    <ds:schemaRef ds:uri="http://schemas.microsoft.com/sharepoint/v3/contenttype/forms"/>
  </ds:schemaRefs>
</ds:datastoreItem>
</file>

<file path=customXml/itemProps2.xml><?xml version="1.0" encoding="utf-8"?>
<ds:datastoreItem xmlns:ds="http://schemas.openxmlformats.org/officeDocument/2006/customXml" ds:itemID="{B3D67F3F-30FA-478D-9973-68249DC82D17}"/>
</file>

<file path=customXml/itemProps3.xml><?xml version="1.0" encoding="utf-8"?>
<ds:datastoreItem xmlns:ds="http://schemas.openxmlformats.org/officeDocument/2006/customXml" ds:itemID="{5B44EFE6-547C-46A6-9E02-B11BD741E93E}">
  <ds:schemaRefs>
    <ds:schemaRef ds:uri="7c87de75-fe49-438b-bcc2-537e88f7aed7"/>
    <ds:schemaRef ds:uri="http://schemas.microsoft.com/office/2006/documentManagement/types"/>
    <ds:schemaRef ds:uri="http://purl.org/dc/terms/"/>
    <ds:schemaRef ds:uri="http://schemas.microsoft.com/office/2006/metadata/properties"/>
    <ds:schemaRef ds:uri="http://www.w3.org/XML/1998/namespace"/>
    <ds:schemaRef ds:uri="http://schemas.microsoft.com/sharepoint/v3"/>
    <ds:schemaRef ds:uri="http://schemas.microsoft.com/office/infopath/2007/PartnerControls"/>
    <ds:schemaRef ds:uri="545bb11f-0a5e-4bcd-8890-a65fd949bea3"/>
    <ds:schemaRef ds:uri="http://purl.org/dc/elements/1.1/"/>
    <ds:schemaRef ds:uri="http://schemas.openxmlformats.org/package/2006/metadata/core-properties"/>
    <ds:schemaRef ds:uri="d69a8db5-511a-4580-b921-0357dbcb7337"/>
    <ds:schemaRef ds:uri="http://purl.org/dc/dcmitype/"/>
  </ds:schemaRefs>
</ds:datastoreItem>
</file>

<file path=customXml/itemProps4.xml><?xml version="1.0" encoding="utf-8"?>
<ds:datastoreItem xmlns:ds="http://schemas.openxmlformats.org/officeDocument/2006/customXml" ds:itemID="{1D9299A0-02EE-4EA1-93CF-0DE34F3F86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14</Pages>
  <Words>2761</Words>
  <Characters>15740</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Hamilton-Brown</Company>
  <LinksUpToDate>false</LinksUpToDate>
  <CharactersWithSpaces>18465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Emanuele Dentis</cp:lastModifiedBy>
  <cp:revision>12</cp:revision>
  <cp:lastPrinted>2024-12-16T10:57:00Z</cp:lastPrinted>
  <dcterms:created xsi:type="dcterms:W3CDTF">2024-12-20T16:45:00Z</dcterms:created>
  <dcterms:modified xsi:type="dcterms:W3CDTF">2025-01-07T11:44:00Z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1800</vt:r8>
  </property>
  <property fmtid="{D5CDD505-2E9C-101B-9397-08002B2CF9AE}" pid="3" name="xd_Signature">
    <vt:bool>false</vt:bool>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MediaServiceImageTags">
    <vt:lpwstr/>
  </property>
  <property fmtid="{D5CDD505-2E9C-101B-9397-08002B2CF9AE}" pid="8" name="_ExtendedDescription">
    <vt:lpwstr/>
  </property>
  <property fmtid="{D5CDD505-2E9C-101B-9397-08002B2CF9AE}" pid="9" name="TriggerFlowInfo">
    <vt:lpwstr/>
  </property>
  <property fmtid="{D5CDD505-2E9C-101B-9397-08002B2CF9AE}" pid="10" name="ContentTypeId">
    <vt:lpwstr>0x010100095E1BDC5029614ABF43223A464FD248</vt:lpwstr>
  </property>
</Properties>
</file>